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aa"/>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63370F">
        <w:rPr>
          <w:rFonts w:ascii="GHEA Grapalat" w:hAnsi="GHEA Grapalat" w:cs="Sylfaen"/>
          <w:i/>
          <w:sz w:val="16"/>
          <w:lang w:val="hy-AM"/>
        </w:rPr>
        <w:t>ՀՀ ֆինանսների նախարարի 20</w:t>
      </w:r>
      <w:r w:rsidRPr="00CB7115">
        <w:rPr>
          <w:rFonts w:ascii="GHEA Grapalat" w:hAnsi="GHEA Grapalat" w:cs="Sylfaen"/>
          <w:i/>
          <w:sz w:val="16"/>
          <w:lang w:val="hy-AM"/>
        </w:rPr>
        <w:t xml:space="preserve">22 </w:t>
      </w:r>
      <w:r w:rsidRPr="0063370F">
        <w:rPr>
          <w:rFonts w:ascii="GHEA Grapalat" w:hAnsi="GHEA Grapalat" w:cs="Sylfaen"/>
          <w:i/>
          <w:sz w:val="16"/>
          <w:lang w:val="hy-AM"/>
        </w:rPr>
        <w:t xml:space="preserve">թվականի </w:t>
      </w:r>
      <w:r w:rsidR="006E3A5B">
        <w:rPr>
          <w:rFonts w:ascii="GHEA Grapalat" w:hAnsi="GHEA Grapalat" w:cs="Sylfaen"/>
          <w:i/>
          <w:sz w:val="16"/>
          <w:lang w:val="hy-AM"/>
        </w:rPr>
        <w:t>մայիսի 31-ի</w:t>
      </w:r>
    </w:p>
    <w:p w:rsidR="00096865" w:rsidRPr="00A71D81" w:rsidRDefault="00B21BA9" w:rsidP="00EF3662">
      <w:pPr>
        <w:pStyle w:val="aa"/>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aa"/>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642EFE" w:rsidRPr="00A71D81" w:rsidRDefault="005318E2"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ՄՐՑՈՒՅԹԻ </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rsidR="00642EFE" w:rsidRPr="00A71D81" w:rsidRDefault="00642EFE"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rsidR="0091042F" w:rsidRPr="00A71D81" w:rsidRDefault="006E01D0" w:rsidP="00D21F8D">
      <w:pPr>
        <w:pStyle w:val="a3"/>
        <w:spacing w:line="240" w:lineRule="auto"/>
        <w:jc w:val="center"/>
        <w:rPr>
          <w:rFonts w:ascii="GHEA Grapalat" w:hAnsi="GHEA Grapalat"/>
          <w:i w:val="0"/>
          <w:lang w:val="af-ZA"/>
        </w:rPr>
      </w:pPr>
      <w:r>
        <w:rPr>
          <w:rFonts w:ascii="GHEA Grapalat" w:hAnsi="GHEA Grapalat"/>
          <w:i w:val="0"/>
          <w:lang w:val="af-ZA"/>
        </w:rPr>
        <w:t>20</w:t>
      </w:r>
      <w:r w:rsidRPr="006E01D0">
        <w:rPr>
          <w:rFonts w:ascii="GHEA Grapalat" w:hAnsi="GHEA Grapalat"/>
          <w:i w:val="0"/>
          <w:lang w:val="af-ZA"/>
        </w:rPr>
        <w:t xml:space="preserve">22 </w:t>
      </w:r>
      <w:r w:rsidR="00642EFE" w:rsidRPr="00A71D81">
        <w:rPr>
          <w:rFonts w:ascii="GHEA Grapalat" w:hAnsi="GHEA Grapalat"/>
          <w:i w:val="0"/>
          <w:lang w:val="af-ZA"/>
        </w:rPr>
        <w:t xml:space="preserve">թվականի </w:t>
      </w:r>
      <w:r w:rsidR="00A76C15" w:rsidRPr="00A71D81">
        <w:rPr>
          <w:rFonts w:ascii="GHEA Grapalat" w:hAnsi="GHEA Grapalat"/>
          <w:i w:val="0"/>
          <w:lang w:val="af-ZA"/>
        </w:rPr>
        <w:t>«</w:t>
      </w:r>
      <w:r w:rsidRPr="0025097E">
        <w:rPr>
          <w:rFonts w:ascii="GHEA Grapalat" w:hAnsi="GHEA Grapalat"/>
          <w:i w:val="0"/>
          <w:color w:val="FF0000"/>
          <w:lang w:val="en-US"/>
        </w:rPr>
        <w:t>հունիսի</w:t>
      </w:r>
      <w:r w:rsidR="003C53D4" w:rsidRPr="0025097E">
        <w:rPr>
          <w:rFonts w:ascii="GHEA Grapalat" w:hAnsi="GHEA Grapalat"/>
          <w:i w:val="0"/>
          <w:color w:val="FF0000"/>
          <w:lang w:val="af-ZA"/>
        </w:rPr>
        <w:t>»</w:t>
      </w:r>
      <w:r w:rsidR="00642EFE" w:rsidRPr="0025097E">
        <w:rPr>
          <w:rFonts w:ascii="GHEA Grapalat" w:hAnsi="GHEA Grapalat"/>
          <w:i w:val="0"/>
          <w:color w:val="FF0000"/>
          <w:lang w:val="af-ZA"/>
        </w:rPr>
        <w:t xml:space="preserve">  </w:t>
      </w:r>
      <w:r w:rsidR="003C53D4" w:rsidRPr="0025097E">
        <w:rPr>
          <w:rFonts w:ascii="GHEA Grapalat" w:hAnsi="GHEA Grapalat"/>
          <w:i w:val="0"/>
          <w:color w:val="FF0000"/>
          <w:lang w:val="af-ZA"/>
        </w:rPr>
        <w:t>«</w:t>
      </w:r>
      <w:r w:rsidR="005B5F33">
        <w:rPr>
          <w:rFonts w:ascii="GHEA Grapalat" w:hAnsi="GHEA Grapalat"/>
          <w:i w:val="0"/>
          <w:color w:val="FF0000"/>
          <w:lang w:val="af-ZA"/>
        </w:rPr>
        <w:t>30</w:t>
      </w:r>
      <w:r w:rsidR="003C53D4" w:rsidRPr="0025097E">
        <w:rPr>
          <w:rFonts w:ascii="GHEA Grapalat" w:hAnsi="GHEA Grapalat"/>
          <w:i w:val="0"/>
          <w:color w:val="FF0000"/>
          <w:lang w:val="af-ZA"/>
        </w:rPr>
        <w:t>»</w:t>
      </w:r>
      <w:r w:rsidR="00642EFE" w:rsidRPr="0025097E">
        <w:rPr>
          <w:rFonts w:ascii="GHEA Grapalat" w:hAnsi="GHEA Grapalat"/>
          <w:i w:val="0"/>
          <w:color w:val="FF0000"/>
          <w:lang w:val="af-ZA"/>
        </w:rPr>
        <w:t xml:space="preserve"> </w:t>
      </w:r>
      <w:r w:rsidR="00A76C15" w:rsidRPr="0025097E">
        <w:rPr>
          <w:rFonts w:ascii="GHEA Grapalat" w:hAnsi="GHEA Grapalat"/>
          <w:i w:val="0"/>
          <w:color w:val="FF0000"/>
          <w:lang w:val="af-ZA"/>
        </w:rPr>
        <w:t>«</w:t>
      </w:r>
      <w:r w:rsidRPr="0025097E">
        <w:rPr>
          <w:rFonts w:ascii="GHEA Grapalat" w:hAnsi="GHEA Grapalat"/>
          <w:i w:val="0"/>
          <w:color w:val="FF0000"/>
          <w:lang w:val="af-ZA"/>
        </w:rPr>
        <w:t>N</w:t>
      </w:r>
      <w:r w:rsidR="005318E2">
        <w:rPr>
          <w:rFonts w:ascii="GHEA Grapalat" w:hAnsi="GHEA Grapalat"/>
          <w:i w:val="0"/>
          <w:lang w:val="af-ZA"/>
        </w:rPr>
        <w:t xml:space="preserve"> </w:t>
      </w:r>
      <w:r w:rsidRPr="006E01D0">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00642EFE" w:rsidRPr="00A71D81">
        <w:rPr>
          <w:rFonts w:ascii="GHEA Grapalat" w:hAnsi="GHEA Grapalat"/>
          <w:i w:val="0"/>
          <w:lang w:val="af-ZA"/>
        </w:rPr>
        <w:t xml:space="preserve">որոշմամբ </w:t>
      </w:r>
    </w:p>
    <w:p w:rsidR="0091042F" w:rsidRPr="00A71D81" w:rsidRDefault="0091042F" w:rsidP="00EF3662">
      <w:pPr>
        <w:pStyle w:val="a3"/>
        <w:spacing w:line="240" w:lineRule="auto"/>
        <w:jc w:val="center"/>
        <w:rPr>
          <w:rFonts w:ascii="GHEA Grapalat" w:hAnsi="GHEA Grapalat"/>
          <w:i w:val="0"/>
          <w:lang w:val="af-ZA"/>
        </w:rPr>
      </w:pPr>
    </w:p>
    <w:p w:rsidR="006E01D0" w:rsidRPr="006E01D0" w:rsidRDefault="00496E18" w:rsidP="006E01D0">
      <w:pPr>
        <w:pStyle w:val="a3"/>
        <w:spacing w:line="240" w:lineRule="auto"/>
        <w:jc w:val="center"/>
        <w:rPr>
          <w:rFonts w:ascii="Sylfaen" w:hAnsi="Sylfaen"/>
          <w:i w:val="0"/>
          <w:sz w:val="24"/>
          <w:szCs w:val="24"/>
          <w:lang w:val="af-ZA"/>
        </w:rPr>
      </w:pPr>
      <w:r w:rsidRPr="006E01D0">
        <w:rPr>
          <w:rFonts w:ascii="GHEA Grapalat" w:hAnsi="GHEA Grapalat"/>
          <w:i w:val="0"/>
          <w:sz w:val="24"/>
          <w:szCs w:val="24"/>
          <w:lang w:val="af-ZA"/>
        </w:rPr>
        <w:t xml:space="preserve">Ընթացակարգի </w:t>
      </w:r>
      <w:r w:rsidR="00642EFE" w:rsidRPr="006E01D0">
        <w:rPr>
          <w:rFonts w:ascii="GHEA Grapalat" w:hAnsi="GHEA Grapalat"/>
          <w:i w:val="0"/>
          <w:sz w:val="24"/>
          <w:szCs w:val="24"/>
          <w:lang w:val="af-ZA"/>
        </w:rPr>
        <w:t>ծածկագիրը`</w:t>
      </w:r>
      <w:r w:rsidR="0091042F" w:rsidRPr="006E01D0">
        <w:rPr>
          <w:rFonts w:ascii="GHEA Grapalat" w:hAnsi="GHEA Grapalat"/>
          <w:i w:val="0"/>
          <w:sz w:val="24"/>
          <w:szCs w:val="24"/>
          <w:lang w:val="af-ZA"/>
        </w:rPr>
        <w:t xml:space="preserve"> </w:t>
      </w:r>
      <w:r w:rsidR="006E01D0" w:rsidRPr="006E01D0">
        <w:rPr>
          <w:rFonts w:ascii="GHEA Grapalat" w:hAnsi="GHEA Grapalat"/>
          <w:i w:val="0"/>
          <w:sz w:val="24"/>
          <w:szCs w:val="24"/>
          <w:lang w:val="af-ZA"/>
        </w:rPr>
        <w:t xml:space="preserve"> </w:t>
      </w:r>
      <w:r w:rsidR="00105059">
        <w:rPr>
          <w:rFonts w:ascii="Arial Unicode" w:hAnsi="Arial Unicode"/>
          <w:i w:val="0"/>
          <w:sz w:val="24"/>
          <w:szCs w:val="24"/>
          <w:lang w:val="ru-RU"/>
        </w:rPr>
        <w:t>ՎՀՄ</w:t>
      </w:r>
      <w:r w:rsidR="00105059" w:rsidRPr="00105059">
        <w:rPr>
          <w:rFonts w:ascii="Arial Unicode" w:hAnsi="Arial Unicode"/>
          <w:i w:val="0"/>
          <w:sz w:val="24"/>
          <w:szCs w:val="24"/>
          <w:lang w:val="af-ZA"/>
        </w:rPr>
        <w:t>-</w:t>
      </w:r>
      <w:r w:rsidR="00105059">
        <w:rPr>
          <w:rFonts w:ascii="Arial Unicode" w:hAnsi="Arial Unicode"/>
          <w:i w:val="0"/>
          <w:sz w:val="24"/>
          <w:szCs w:val="24"/>
          <w:lang w:val="ru-RU"/>
        </w:rPr>
        <w:t>ԳՀԱՊՁԲ</w:t>
      </w:r>
      <w:r w:rsidR="00105059" w:rsidRPr="00105059">
        <w:rPr>
          <w:rFonts w:ascii="Arial Unicode" w:hAnsi="Arial Unicode"/>
          <w:i w:val="0"/>
          <w:sz w:val="24"/>
          <w:szCs w:val="24"/>
          <w:lang w:val="af-ZA"/>
        </w:rPr>
        <w:t>-22/02</w:t>
      </w:r>
    </w:p>
    <w:p w:rsidR="0091042F" w:rsidRPr="00A71D81" w:rsidRDefault="009F18D0" w:rsidP="00EF3662">
      <w:pPr>
        <w:pStyle w:val="a3"/>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rsidR="0091042F" w:rsidRPr="00A71D81" w:rsidRDefault="0091042F" w:rsidP="00EF3662">
      <w:pPr>
        <w:pStyle w:val="a3"/>
        <w:spacing w:line="240" w:lineRule="auto"/>
        <w:rPr>
          <w:rFonts w:ascii="GHEA Grapalat" w:hAnsi="GHEA Grapalat"/>
          <w:i w:val="0"/>
          <w:lang w:val="af-ZA"/>
        </w:rPr>
      </w:pPr>
    </w:p>
    <w:p w:rsidR="00642EFE" w:rsidRPr="00105059" w:rsidRDefault="00642EFE" w:rsidP="00105059">
      <w:pPr>
        <w:rPr>
          <w:rFonts w:ascii="GHEA Grapalat" w:hAnsi="GHEA Grapalat"/>
          <w:lang w:val="hy-AM"/>
        </w:rPr>
      </w:pPr>
      <w:r w:rsidRPr="00105059">
        <w:rPr>
          <w:rFonts w:ascii="GHEA Grapalat" w:hAnsi="GHEA Grapalat"/>
          <w:lang w:val="af-ZA"/>
        </w:rPr>
        <w:t>Պատվիրատուն`</w:t>
      </w:r>
      <w:r w:rsidR="0091042F" w:rsidRPr="00105059">
        <w:rPr>
          <w:rFonts w:ascii="GHEA Grapalat" w:hAnsi="GHEA Grapalat"/>
          <w:lang w:val="af-ZA"/>
        </w:rPr>
        <w:t xml:space="preserve"> </w:t>
      </w:r>
      <w:r w:rsidR="005318E2" w:rsidRPr="00105059">
        <w:rPr>
          <w:rFonts w:ascii="GHEA Grapalat" w:hAnsi="GHEA Grapalat"/>
          <w:lang w:val="hy-AM"/>
        </w:rPr>
        <w:t>&lt;</w:t>
      </w:r>
      <w:r w:rsidR="00516E57" w:rsidRPr="00105059">
        <w:rPr>
          <w:rFonts w:ascii="GHEA Grapalat" w:hAnsi="GHEA Grapalat"/>
          <w:lang w:val="af-ZA"/>
        </w:rPr>
        <w:t>&lt;</w:t>
      </w:r>
      <w:r w:rsidR="00C253F8" w:rsidRPr="00105059">
        <w:rPr>
          <w:rFonts w:ascii="GHEA Grapalat" w:hAnsi="GHEA Grapalat"/>
          <w:lang w:val="ru-RU"/>
        </w:rPr>
        <w:t>Վ</w:t>
      </w:r>
      <w:r w:rsidR="00C253F8" w:rsidRPr="00105059">
        <w:rPr>
          <w:rFonts w:ascii="GHEA Grapalat" w:hAnsi="GHEA Grapalat"/>
        </w:rPr>
        <w:t>անաշեն</w:t>
      </w:r>
      <w:r w:rsidR="00C253F8" w:rsidRPr="00105059">
        <w:rPr>
          <w:rFonts w:ascii="GHEA Grapalat" w:hAnsi="GHEA Grapalat"/>
          <w:lang w:val="af-ZA"/>
        </w:rPr>
        <w:t xml:space="preserve"> </w:t>
      </w:r>
      <w:r w:rsidR="00C253F8" w:rsidRPr="00105059">
        <w:rPr>
          <w:rFonts w:ascii="GHEA Grapalat" w:hAnsi="GHEA Grapalat"/>
        </w:rPr>
        <w:t>համայնքի</w:t>
      </w:r>
      <w:r w:rsidR="00C253F8" w:rsidRPr="00105059">
        <w:rPr>
          <w:rFonts w:ascii="GHEA Grapalat" w:hAnsi="GHEA Grapalat"/>
          <w:lang w:val="af-ZA"/>
        </w:rPr>
        <w:t xml:space="preserve"> </w:t>
      </w:r>
      <w:r w:rsidR="005318E2" w:rsidRPr="00105059">
        <w:rPr>
          <w:rFonts w:ascii="GHEA Grapalat" w:hAnsi="GHEA Grapalat"/>
          <w:lang w:val="hy-AM"/>
        </w:rPr>
        <w:t xml:space="preserve">մանկապարտեզ&gt;&gt; </w:t>
      </w:r>
      <w:r w:rsidR="005318E2" w:rsidRPr="00105059">
        <w:rPr>
          <w:rFonts w:ascii="GHEA Grapalat" w:hAnsi="GHEA Grapalat" w:cs="Sylfaen"/>
          <w:lang w:val="hy-AM"/>
        </w:rPr>
        <w:t>ՀՈԱԿ</w:t>
      </w:r>
      <w:r w:rsidRPr="00105059">
        <w:rPr>
          <w:rFonts w:ascii="GHEA Grapalat" w:hAnsi="GHEA Grapalat"/>
          <w:lang w:val="af-ZA"/>
        </w:rPr>
        <w:t>, որը գտնվում է</w:t>
      </w:r>
      <w:r w:rsidR="005318E2" w:rsidRPr="00105059">
        <w:rPr>
          <w:rFonts w:ascii="GHEA Grapalat" w:hAnsi="GHEA Grapalat"/>
          <w:lang w:val="af-ZA"/>
        </w:rPr>
        <w:t xml:space="preserve"> </w:t>
      </w:r>
      <w:r w:rsidR="00176AE6" w:rsidRPr="00105059">
        <w:rPr>
          <w:rFonts w:ascii="GHEA Grapalat" w:hAnsi="GHEA Grapalat"/>
          <w:lang w:val="hy-AM"/>
        </w:rPr>
        <w:t xml:space="preserve">Գ. Վանաշեն </w:t>
      </w:r>
      <w:r w:rsidR="00105059" w:rsidRPr="00105059">
        <w:rPr>
          <w:rFonts w:ascii="GHEA Grapalat" w:hAnsi="GHEA Grapalat"/>
          <w:lang w:val="af-ZA"/>
        </w:rPr>
        <w:t xml:space="preserve"> </w:t>
      </w:r>
      <w:r w:rsidR="00176AE6" w:rsidRPr="00105059">
        <w:rPr>
          <w:rFonts w:ascii="GHEA Grapalat" w:hAnsi="GHEA Grapalat"/>
          <w:lang w:val="hy-AM"/>
        </w:rPr>
        <w:t xml:space="preserve">Կ. Ալոյան 24 </w:t>
      </w:r>
      <w:r w:rsidR="00311076" w:rsidRPr="00105059">
        <w:rPr>
          <w:rFonts w:ascii="GHEA Grapalat" w:hAnsi="GHEA Grapalat"/>
          <w:lang w:val="af-ZA"/>
        </w:rPr>
        <w:t xml:space="preserve"> </w:t>
      </w:r>
      <w:r w:rsidRPr="00105059">
        <w:rPr>
          <w:rFonts w:ascii="GHEA Grapalat" w:hAnsi="GHEA Grapalat"/>
          <w:lang w:val="af-ZA"/>
        </w:rPr>
        <w:t>հաս</w:t>
      </w:r>
      <w:r w:rsidR="005318E2" w:rsidRPr="00105059">
        <w:rPr>
          <w:rFonts w:ascii="GHEA Grapalat" w:hAnsi="GHEA Grapalat"/>
          <w:lang w:val="af-ZA"/>
        </w:rPr>
        <w:t>ցեում</w:t>
      </w:r>
      <w:r w:rsidR="00A12C95" w:rsidRPr="00105059">
        <w:rPr>
          <w:rFonts w:ascii="GHEA Grapalat" w:hAnsi="GHEA Grapalat"/>
          <w:lang w:val="af-ZA"/>
        </w:rPr>
        <w:t xml:space="preserve">     </w:t>
      </w:r>
      <w:r w:rsidR="00311076" w:rsidRPr="00105059">
        <w:rPr>
          <w:rFonts w:ascii="GHEA Grapalat" w:hAnsi="GHEA Grapalat"/>
          <w:lang w:val="af-ZA"/>
        </w:rPr>
        <w:t xml:space="preserve"> </w:t>
      </w:r>
      <w:r w:rsidR="00347499" w:rsidRPr="00105059">
        <w:rPr>
          <w:rFonts w:ascii="GHEA Grapalat" w:hAnsi="GHEA Grapalat"/>
          <w:lang w:val="af-ZA"/>
        </w:rPr>
        <w:t xml:space="preserve"> </w:t>
      </w:r>
      <w:r w:rsidRPr="00105059">
        <w:rPr>
          <w:rFonts w:ascii="GHEA Grapalat" w:hAnsi="GHEA Grapalat"/>
          <w:lang w:val="af-ZA"/>
        </w:rPr>
        <w:t xml:space="preserve">հայտարարում է </w:t>
      </w:r>
      <w:r w:rsidR="005318E2" w:rsidRPr="00105059">
        <w:rPr>
          <w:rFonts w:ascii="GHEA Grapalat" w:hAnsi="GHEA Grapalat"/>
          <w:lang w:val="af-ZA"/>
        </w:rPr>
        <w:t>գնանշման հարցում</w:t>
      </w:r>
      <w:r w:rsidR="00A20B69" w:rsidRPr="00105059">
        <w:rPr>
          <w:rFonts w:ascii="GHEA Grapalat" w:hAnsi="GHEA Grapalat"/>
          <w:lang w:val="af-ZA"/>
        </w:rPr>
        <w:t>, որն իրականացվում է մեկ փուլով</w:t>
      </w:r>
      <w:r w:rsidR="00236B75" w:rsidRPr="00105059">
        <w:rPr>
          <w:rFonts w:ascii="GHEA Grapalat" w:hAnsi="GHEA Grapalat"/>
          <w:lang w:val="af-ZA"/>
        </w:rPr>
        <w:t>:</w:t>
      </w:r>
    </w:p>
    <w:p w:rsidR="006265F4" w:rsidRPr="00105059" w:rsidRDefault="00A20B69" w:rsidP="006265F4">
      <w:pPr>
        <w:pStyle w:val="a3"/>
        <w:spacing w:line="240" w:lineRule="auto"/>
        <w:ind w:firstLine="0"/>
        <w:rPr>
          <w:rFonts w:ascii="GHEA Grapalat" w:hAnsi="GHEA Grapalat"/>
          <w:i w:val="0"/>
          <w:sz w:val="24"/>
          <w:szCs w:val="24"/>
          <w:lang w:val="af-ZA"/>
        </w:rPr>
      </w:pPr>
      <w:r w:rsidRPr="00105059">
        <w:rPr>
          <w:rFonts w:ascii="GHEA Grapalat" w:hAnsi="GHEA Grapalat"/>
          <w:i w:val="0"/>
          <w:sz w:val="24"/>
          <w:szCs w:val="24"/>
          <w:lang w:val="af-ZA"/>
        </w:rPr>
        <w:tab/>
      </w:r>
      <w:bookmarkStart w:id="0" w:name="_Hlk23167417"/>
      <w:r w:rsidR="00496E18" w:rsidRPr="00105059">
        <w:rPr>
          <w:rFonts w:ascii="GHEA Grapalat" w:hAnsi="GHEA Grapalat"/>
          <w:i w:val="0"/>
          <w:sz w:val="24"/>
          <w:szCs w:val="24"/>
          <w:lang w:val="af-ZA"/>
        </w:rPr>
        <w:t>Սույն ընթացակարգի</w:t>
      </w:r>
      <w:bookmarkEnd w:id="0"/>
      <w:r w:rsidR="00496E18" w:rsidRPr="00105059">
        <w:rPr>
          <w:rFonts w:ascii="GHEA Grapalat" w:hAnsi="GHEA Grapalat"/>
          <w:i w:val="0"/>
          <w:sz w:val="24"/>
          <w:szCs w:val="24"/>
          <w:lang w:val="af-ZA"/>
        </w:rPr>
        <w:t xml:space="preserve"> արդյունքում</w:t>
      </w:r>
      <w:r w:rsidR="00642EFE" w:rsidRPr="00105059">
        <w:rPr>
          <w:rFonts w:ascii="GHEA Grapalat" w:hAnsi="GHEA Grapalat"/>
          <w:i w:val="0"/>
          <w:sz w:val="24"/>
          <w:szCs w:val="24"/>
          <w:lang w:val="af-ZA"/>
        </w:rPr>
        <w:t xml:space="preserve"> </w:t>
      </w:r>
      <w:r w:rsidR="002E7EE1" w:rsidRPr="00105059">
        <w:rPr>
          <w:rFonts w:ascii="GHEA Grapalat" w:hAnsi="GHEA Grapalat"/>
          <w:i w:val="0"/>
          <w:sz w:val="24"/>
          <w:szCs w:val="24"/>
          <w:lang w:val="hy-AM"/>
        </w:rPr>
        <w:t>ընտրված</w:t>
      </w:r>
      <w:r w:rsidR="00642EFE" w:rsidRPr="00105059">
        <w:rPr>
          <w:rFonts w:ascii="GHEA Grapalat" w:hAnsi="GHEA Grapalat"/>
          <w:i w:val="0"/>
          <w:sz w:val="24"/>
          <w:szCs w:val="24"/>
          <w:lang w:val="af-ZA"/>
        </w:rPr>
        <w:t xml:space="preserve"> մասնակցին սահմանված կարգով կառաջարկվի կնքել</w:t>
      </w:r>
      <w:r w:rsidR="00496E18" w:rsidRPr="00105059">
        <w:rPr>
          <w:rFonts w:ascii="GHEA Grapalat" w:hAnsi="GHEA Grapalat"/>
          <w:i w:val="0"/>
          <w:sz w:val="24"/>
          <w:szCs w:val="24"/>
          <w:lang w:val="af-ZA"/>
        </w:rPr>
        <w:t xml:space="preserve"> </w:t>
      </w:r>
      <w:r w:rsidR="005318E2" w:rsidRPr="00105059">
        <w:rPr>
          <w:rFonts w:ascii="GHEA Grapalat" w:hAnsi="GHEA Grapalat"/>
          <w:i w:val="0"/>
          <w:sz w:val="24"/>
          <w:szCs w:val="24"/>
          <w:lang w:val="af-ZA"/>
        </w:rPr>
        <w:t xml:space="preserve">&lt;&lt;Սննդամթերքի&gt;&gt;  </w:t>
      </w:r>
      <w:r w:rsidR="00E765B7" w:rsidRPr="00105059">
        <w:rPr>
          <w:rFonts w:ascii="GHEA Grapalat" w:hAnsi="GHEA Grapalat"/>
          <w:i w:val="0"/>
          <w:sz w:val="24"/>
          <w:szCs w:val="24"/>
          <w:lang w:val="af-ZA"/>
        </w:rPr>
        <w:t xml:space="preserve">   </w:t>
      </w:r>
      <w:r w:rsidR="00341A74" w:rsidRPr="00105059">
        <w:rPr>
          <w:rFonts w:ascii="GHEA Grapalat" w:hAnsi="GHEA Grapalat"/>
          <w:i w:val="0"/>
          <w:sz w:val="24"/>
          <w:szCs w:val="24"/>
          <w:lang w:val="af-ZA"/>
        </w:rPr>
        <w:t xml:space="preserve">մատակարարման պայմանագիր (այսուհետ` </w:t>
      </w:r>
      <w:r w:rsidR="006265F4" w:rsidRPr="00105059">
        <w:rPr>
          <w:rFonts w:ascii="GHEA Grapalat" w:hAnsi="GHEA Grapalat"/>
          <w:i w:val="0"/>
          <w:sz w:val="24"/>
          <w:szCs w:val="24"/>
          <w:lang w:val="af-ZA"/>
        </w:rPr>
        <w:t xml:space="preserve">պայմանագիր)։ </w:t>
      </w:r>
    </w:p>
    <w:p w:rsidR="00357D48" w:rsidRPr="00105059" w:rsidRDefault="00496E18" w:rsidP="00EF3662">
      <w:pPr>
        <w:pStyle w:val="a3"/>
        <w:spacing w:line="240" w:lineRule="auto"/>
        <w:ind w:firstLine="0"/>
        <w:rPr>
          <w:rFonts w:ascii="GHEA Grapalat" w:hAnsi="GHEA Grapalat"/>
          <w:i w:val="0"/>
          <w:sz w:val="24"/>
          <w:szCs w:val="24"/>
          <w:lang w:val="af-ZA"/>
        </w:rPr>
      </w:pPr>
      <w:r w:rsidRPr="00105059">
        <w:rPr>
          <w:rFonts w:ascii="GHEA Grapalat" w:hAnsi="GHEA Grapalat"/>
          <w:i w:val="0"/>
          <w:sz w:val="24"/>
          <w:szCs w:val="24"/>
          <w:lang w:val="af-ZA"/>
        </w:rPr>
        <w:tab/>
      </w:r>
      <w:r w:rsidR="00A76C15" w:rsidRPr="00105059">
        <w:rPr>
          <w:rFonts w:ascii="GHEA Grapalat" w:hAnsi="GHEA Grapalat"/>
          <w:i w:val="0"/>
          <w:sz w:val="24"/>
          <w:szCs w:val="24"/>
          <w:lang w:val="af-ZA"/>
        </w:rPr>
        <w:t>«</w:t>
      </w:r>
      <w:r w:rsidR="00357D48" w:rsidRPr="00105059">
        <w:rPr>
          <w:rFonts w:ascii="GHEA Grapalat" w:hAnsi="GHEA Grapalat"/>
          <w:i w:val="0"/>
          <w:sz w:val="24"/>
          <w:szCs w:val="24"/>
          <w:lang w:val="af-ZA"/>
        </w:rPr>
        <w:t>Գնումների մասին</w:t>
      </w:r>
      <w:r w:rsidR="00A76C15" w:rsidRPr="00105059">
        <w:rPr>
          <w:rFonts w:ascii="GHEA Grapalat" w:hAnsi="GHEA Grapalat"/>
          <w:i w:val="0"/>
          <w:sz w:val="24"/>
          <w:szCs w:val="24"/>
          <w:lang w:val="af-ZA"/>
        </w:rPr>
        <w:t>»</w:t>
      </w:r>
      <w:r w:rsidR="00A96293" w:rsidRPr="00105059">
        <w:rPr>
          <w:rFonts w:ascii="GHEA Grapalat" w:hAnsi="GHEA Grapalat"/>
          <w:i w:val="0"/>
          <w:sz w:val="24"/>
          <w:szCs w:val="24"/>
          <w:lang w:val="af-ZA"/>
        </w:rPr>
        <w:t xml:space="preserve"> </w:t>
      </w:r>
      <w:r w:rsidR="00357D48" w:rsidRPr="00105059">
        <w:rPr>
          <w:rFonts w:ascii="GHEA Grapalat" w:hAnsi="GHEA Grapalat"/>
          <w:i w:val="0"/>
          <w:sz w:val="24"/>
          <w:szCs w:val="24"/>
          <w:lang w:val="af-ZA"/>
        </w:rPr>
        <w:t xml:space="preserve">ՀՀ օրենքի </w:t>
      </w:r>
      <w:r w:rsidR="00955E87" w:rsidRPr="00105059">
        <w:rPr>
          <w:rFonts w:ascii="GHEA Grapalat" w:hAnsi="GHEA Grapalat"/>
          <w:i w:val="0"/>
          <w:sz w:val="24"/>
          <w:szCs w:val="24"/>
          <w:lang w:val="af-ZA"/>
        </w:rPr>
        <w:t>7</w:t>
      </w:r>
      <w:r w:rsidR="00357D48" w:rsidRPr="00105059">
        <w:rPr>
          <w:rFonts w:ascii="GHEA Grapalat" w:hAnsi="GHEA Grapalat"/>
          <w:i w:val="0"/>
          <w:sz w:val="24"/>
          <w:szCs w:val="24"/>
          <w:lang w:val="af-ZA"/>
        </w:rPr>
        <w:t xml:space="preserve">-րդ հոդվածի համաձայն` </w:t>
      </w:r>
      <w:r w:rsidR="00DB4CC7" w:rsidRPr="00105059">
        <w:rPr>
          <w:rFonts w:ascii="GHEA Grapalat" w:hAnsi="GHEA Grapalat"/>
          <w:i w:val="0"/>
          <w:sz w:val="24"/>
          <w:szCs w:val="24"/>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05059">
        <w:rPr>
          <w:rFonts w:ascii="GHEA Grapalat" w:hAnsi="GHEA Grapalat"/>
          <w:i w:val="0"/>
          <w:sz w:val="24"/>
          <w:szCs w:val="24"/>
          <w:lang w:val="af-ZA"/>
        </w:rPr>
        <w:t xml:space="preserve">սույն </w:t>
      </w:r>
      <w:r w:rsidRPr="00105059">
        <w:rPr>
          <w:rFonts w:ascii="GHEA Grapalat" w:hAnsi="GHEA Grapalat"/>
          <w:i w:val="0"/>
          <w:sz w:val="24"/>
          <w:szCs w:val="24"/>
          <w:lang w:val="af-ZA"/>
        </w:rPr>
        <w:t xml:space="preserve">ընթացակարգին </w:t>
      </w:r>
      <w:r w:rsidR="00DB4CC7" w:rsidRPr="00105059">
        <w:rPr>
          <w:rFonts w:ascii="GHEA Grapalat" w:hAnsi="GHEA Grapalat"/>
          <w:i w:val="0"/>
          <w:sz w:val="24"/>
          <w:szCs w:val="24"/>
          <w:lang w:val="af-ZA"/>
        </w:rPr>
        <w:t>մասնակցելու հավասար իրավունք:</w:t>
      </w:r>
    </w:p>
    <w:p w:rsidR="00A20B69" w:rsidRPr="00105059" w:rsidRDefault="00496E18" w:rsidP="00EF3662">
      <w:pPr>
        <w:ind w:firstLine="720"/>
        <w:jc w:val="both"/>
        <w:rPr>
          <w:rFonts w:ascii="GHEA Grapalat" w:hAnsi="GHEA Grapalat"/>
          <w:lang w:val="af-ZA"/>
        </w:rPr>
      </w:pPr>
      <w:r w:rsidRPr="00105059">
        <w:rPr>
          <w:rFonts w:ascii="GHEA Grapalat" w:hAnsi="GHEA Grapalat"/>
          <w:lang w:val="af-ZA"/>
        </w:rPr>
        <w:t xml:space="preserve">Սույն ընթացակարգին </w:t>
      </w:r>
      <w:r w:rsidR="00357D48" w:rsidRPr="00105059">
        <w:rPr>
          <w:rFonts w:ascii="GHEA Grapalat" w:hAnsi="GHEA Grapalat"/>
          <w:lang w:val="af-ZA"/>
        </w:rPr>
        <w:t>մասնակցելու իրավունք</w:t>
      </w:r>
      <w:r w:rsidR="00124461" w:rsidRPr="00105059">
        <w:rPr>
          <w:rFonts w:ascii="GHEA Grapalat" w:hAnsi="GHEA Grapalat"/>
          <w:lang w:val="af-ZA"/>
        </w:rPr>
        <w:t xml:space="preserve"> </w:t>
      </w:r>
      <w:r w:rsidR="003C3660" w:rsidRPr="00105059">
        <w:rPr>
          <w:rFonts w:ascii="GHEA Grapalat" w:hAnsi="GHEA Grapalat"/>
          <w:lang w:val="af-ZA"/>
        </w:rPr>
        <w:t xml:space="preserve">չունեցող </w:t>
      </w:r>
      <w:r w:rsidR="006E7947" w:rsidRPr="00105059">
        <w:rPr>
          <w:rFonts w:ascii="GHEA Grapalat" w:hAnsi="GHEA Grapalat"/>
          <w:lang w:val="af-ZA"/>
        </w:rPr>
        <w:t xml:space="preserve">անձանց, ինչպես </w:t>
      </w:r>
      <w:r w:rsidR="00A20B69" w:rsidRPr="00105059">
        <w:rPr>
          <w:rFonts w:ascii="GHEA Grapalat" w:hAnsi="GHEA Grapalat"/>
          <w:lang w:val="af-ZA"/>
        </w:rPr>
        <w:t xml:space="preserve">նաև մասնակիցներին ներկայացվող </w:t>
      </w:r>
      <w:r w:rsidR="008A511D" w:rsidRPr="00105059">
        <w:rPr>
          <w:rFonts w:ascii="GHEA Grapalat" w:hAnsi="GHEA Grapalat"/>
          <w:lang w:val="af-ZA"/>
        </w:rPr>
        <w:t xml:space="preserve">պայմանները </w:t>
      </w:r>
      <w:r w:rsidR="00A20B69" w:rsidRPr="00105059">
        <w:rPr>
          <w:rFonts w:ascii="GHEA Grapalat" w:hAnsi="GHEA Grapalat"/>
          <w:lang w:val="af-ZA"/>
        </w:rPr>
        <w:t>սահմանված են սույն ընթացակարգի հրավերով:</w:t>
      </w:r>
    </w:p>
    <w:p w:rsidR="00357D48" w:rsidRPr="00105059" w:rsidRDefault="00EE73A8" w:rsidP="00EF3662">
      <w:pPr>
        <w:pStyle w:val="a3"/>
        <w:spacing w:line="240" w:lineRule="auto"/>
        <w:rPr>
          <w:rFonts w:ascii="GHEA Grapalat" w:hAnsi="GHEA Grapalat"/>
          <w:i w:val="0"/>
          <w:sz w:val="24"/>
          <w:szCs w:val="24"/>
          <w:lang w:val="af-ZA"/>
        </w:rPr>
      </w:pPr>
      <w:r w:rsidRPr="00105059">
        <w:rPr>
          <w:rFonts w:ascii="GHEA Grapalat" w:hAnsi="GHEA Grapalat"/>
          <w:i w:val="0"/>
          <w:sz w:val="24"/>
          <w:szCs w:val="24"/>
          <w:lang w:val="af-ZA"/>
        </w:rPr>
        <w:t xml:space="preserve">Ընտրված </w:t>
      </w:r>
      <w:r w:rsidR="00357D48" w:rsidRPr="00105059">
        <w:rPr>
          <w:rFonts w:ascii="GHEA Grapalat" w:hAnsi="GHEA Grapalat"/>
          <w:i w:val="0"/>
          <w:sz w:val="24"/>
          <w:szCs w:val="24"/>
          <w:lang w:val="af-ZA"/>
        </w:rPr>
        <w:t xml:space="preserve">մասնակիցը որոշվում է </w:t>
      </w:r>
      <w:bookmarkStart w:id="1" w:name="_Hlk23167512"/>
      <w:r w:rsidR="00496E18" w:rsidRPr="00105059">
        <w:rPr>
          <w:rFonts w:ascii="GHEA Grapalat" w:hAnsi="GHEA Grapalat"/>
          <w:i w:val="0"/>
          <w:sz w:val="24"/>
          <w:szCs w:val="24"/>
          <w:lang w:val="af-ZA"/>
        </w:rPr>
        <w:t xml:space="preserve">ոչ գնային պայմաններով բավարար գնահատված </w:t>
      </w:r>
      <w:bookmarkEnd w:id="1"/>
      <w:r w:rsidR="00357D48" w:rsidRPr="00105059">
        <w:rPr>
          <w:rFonts w:ascii="GHEA Grapalat" w:hAnsi="GHEA Grapalat"/>
          <w:i w:val="0"/>
          <w:sz w:val="24"/>
          <w:szCs w:val="24"/>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05059">
        <w:rPr>
          <w:rFonts w:ascii="GHEA Grapalat" w:hAnsi="GHEA Grapalat"/>
          <w:i w:val="0"/>
          <w:sz w:val="24"/>
          <w:szCs w:val="24"/>
          <w:lang w:val="af-ZA"/>
        </w:rPr>
        <w:t>։</w:t>
      </w:r>
      <w:r w:rsidR="00357D48" w:rsidRPr="00105059">
        <w:rPr>
          <w:rFonts w:ascii="GHEA Grapalat" w:hAnsi="GHEA Grapalat"/>
          <w:i w:val="0"/>
          <w:sz w:val="24"/>
          <w:szCs w:val="24"/>
          <w:lang w:val="af-ZA"/>
        </w:rPr>
        <w:t xml:space="preserve"> </w:t>
      </w:r>
    </w:p>
    <w:p w:rsidR="0067579A" w:rsidRPr="00105059" w:rsidRDefault="00357D48" w:rsidP="00EF3662">
      <w:pPr>
        <w:pStyle w:val="a3"/>
        <w:spacing w:line="240" w:lineRule="auto"/>
        <w:rPr>
          <w:rFonts w:ascii="GHEA Grapalat" w:hAnsi="GHEA Grapalat"/>
          <w:i w:val="0"/>
          <w:sz w:val="24"/>
          <w:szCs w:val="24"/>
          <w:lang w:val="af-ZA"/>
        </w:rPr>
      </w:pPr>
      <w:r w:rsidRPr="00105059">
        <w:rPr>
          <w:rFonts w:ascii="GHEA Grapalat" w:hAnsi="GHEA Grapalat"/>
          <w:i w:val="0"/>
          <w:sz w:val="24"/>
          <w:szCs w:val="24"/>
          <w:lang w:val="af-ZA"/>
        </w:rPr>
        <w:t xml:space="preserve">Էլեկտրոնային ձևով հրավեր տրամադրելու պահանջի դեպքում պատվիրատուն </w:t>
      </w:r>
      <w:r w:rsidR="00E222A7" w:rsidRPr="00105059">
        <w:rPr>
          <w:rFonts w:ascii="GHEA Grapalat" w:hAnsi="GHEA Grapalat"/>
          <w:i w:val="0"/>
          <w:sz w:val="24"/>
          <w:szCs w:val="24"/>
          <w:lang w:val="af-ZA"/>
        </w:rPr>
        <w:t xml:space="preserve">անվճար </w:t>
      </w:r>
      <w:r w:rsidRPr="00105059">
        <w:rPr>
          <w:rFonts w:ascii="GHEA Grapalat" w:hAnsi="GHEA Grapalat"/>
          <w:i w:val="0"/>
          <w:sz w:val="24"/>
          <w:szCs w:val="24"/>
          <w:lang w:val="af-ZA"/>
        </w:rPr>
        <w:t>ապահովում է հրավերի` էլեկտրոնային ձևով տրամադրումը դիմում</w:t>
      </w:r>
      <w:r w:rsidR="0006311D" w:rsidRPr="00105059">
        <w:rPr>
          <w:rFonts w:ascii="GHEA Grapalat" w:hAnsi="GHEA Grapalat"/>
          <w:i w:val="0"/>
          <w:sz w:val="24"/>
          <w:szCs w:val="24"/>
          <w:lang w:val="af-ZA"/>
        </w:rPr>
        <w:t>ը</w:t>
      </w:r>
      <w:r w:rsidRPr="00105059">
        <w:rPr>
          <w:rFonts w:ascii="GHEA Grapalat" w:hAnsi="GHEA Grapalat"/>
          <w:i w:val="0"/>
          <w:sz w:val="24"/>
          <w:szCs w:val="24"/>
          <w:lang w:val="af-ZA"/>
        </w:rPr>
        <w:t xml:space="preserve"> ստանալու օրվան հաջորդող աշխատանքային օրվա ընթացքում</w:t>
      </w:r>
      <w:r w:rsidR="004D5671" w:rsidRPr="00105059">
        <w:rPr>
          <w:rFonts w:ascii="GHEA Grapalat" w:hAnsi="GHEA Grapalat"/>
          <w:i w:val="0"/>
          <w:sz w:val="24"/>
          <w:szCs w:val="24"/>
          <w:lang w:val="af-ZA"/>
        </w:rPr>
        <w:t>։</w:t>
      </w:r>
      <w:r w:rsidRPr="00105059">
        <w:rPr>
          <w:rFonts w:ascii="GHEA Grapalat" w:hAnsi="GHEA Grapalat"/>
          <w:i w:val="0"/>
          <w:sz w:val="24"/>
          <w:szCs w:val="24"/>
          <w:lang w:val="af-ZA"/>
        </w:rPr>
        <w:t xml:space="preserve"> </w:t>
      </w:r>
    </w:p>
    <w:p w:rsidR="00332EE7" w:rsidRPr="00105059" w:rsidRDefault="00332EE7" w:rsidP="00105059">
      <w:pPr>
        <w:rPr>
          <w:rFonts w:ascii="GHEA Grapalat" w:hAnsi="GHEA Grapalat"/>
          <w:color w:val="FF0000"/>
          <w:lang w:val="hy-AM"/>
        </w:rPr>
      </w:pPr>
      <w:r w:rsidRPr="00105059">
        <w:rPr>
          <w:rFonts w:ascii="GHEA Grapalat" w:hAnsi="GHEA Grapalat"/>
          <w:lang w:val="af-ZA"/>
        </w:rPr>
        <w:t>Սույն ընթացակարգին մասնակցության հայտերն անհրաժեշտ է ներկայացնել</w:t>
      </w:r>
      <w:r w:rsidR="00105059">
        <w:rPr>
          <w:rFonts w:ascii="GHEA Grapalat" w:hAnsi="GHEA Grapalat"/>
          <w:lang w:val="af-ZA" w:eastAsia="ru-RU"/>
        </w:rPr>
        <w:t xml:space="preserve">  </w:t>
      </w:r>
      <w:r w:rsidR="00105059">
        <w:rPr>
          <w:rFonts w:ascii="GHEA Grapalat" w:hAnsi="GHEA Grapalat"/>
          <w:lang w:val="hy-AM"/>
        </w:rPr>
        <w:t>Գ.</w:t>
      </w:r>
      <w:r w:rsidR="00176AE6" w:rsidRPr="00105059">
        <w:rPr>
          <w:rFonts w:ascii="GHEA Grapalat" w:hAnsi="GHEA Grapalat"/>
          <w:lang w:val="hy-AM"/>
        </w:rPr>
        <w:t xml:space="preserve">Վանաշեն </w:t>
      </w:r>
      <w:r w:rsidR="008C75B7" w:rsidRPr="00105059">
        <w:rPr>
          <w:rFonts w:ascii="GHEA Grapalat" w:hAnsi="GHEA Grapalat"/>
          <w:lang w:val="hy-AM"/>
        </w:rPr>
        <w:t>Կ. Ալոյան</w:t>
      </w:r>
      <w:r w:rsidR="00176AE6" w:rsidRPr="00105059">
        <w:rPr>
          <w:rFonts w:ascii="GHEA Grapalat" w:hAnsi="GHEA Grapalat"/>
          <w:lang w:val="hy-AM"/>
        </w:rPr>
        <w:t>24</w:t>
      </w:r>
      <w:r w:rsidRPr="00105059">
        <w:rPr>
          <w:rFonts w:ascii="GHEA Grapalat" w:hAnsi="GHEA Grapalat"/>
          <w:lang w:val="af-ZA" w:eastAsia="ru-RU"/>
        </w:rPr>
        <w:t xml:space="preserve"> </w:t>
      </w:r>
      <w:r w:rsidR="00293DF9" w:rsidRPr="00105059">
        <w:rPr>
          <w:rFonts w:ascii="GHEA Grapalat" w:hAnsi="GHEA Grapalat"/>
          <w:lang w:val="af-ZA"/>
        </w:rPr>
        <w:t xml:space="preserve"> </w:t>
      </w:r>
      <w:r w:rsidRPr="00105059">
        <w:rPr>
          <w:rFonts w:ascii="GHEA Grapalat" w:hAnsi="GHEA Grapalat"/>
          <w:lang w:val="af-ZA"/>
        </w:rPr>
        <w:t xml:space="preserve">հասցեով, </w:t>
      </w:r>
      <w:r w:rsidR="006265F4" w:rsidRPr="00105059">
        <w:rPr>
          <w:rFonts w:ascii="GHEA Grapalat" w:hAnsi="GHEA Grapalat"/>
          <w:lang w:val="af-ZA"/>
        </w:rPr>
        <w:t>փաստաթղթային ձևով</w:t>
      </w:r>
      <w:r w:rsidR="006265F4" w:rsidRPr="00105059">
        <w:rPr>
          <w:rFonts w:ascii="GHEA Grapalat" w:hAnsi="GHEA Grapalat"/>
          <w:lang w:val="af-ZA" w:eastAsia="ru-RU"/>
        </w:rPr>
        <w:t xml:space="preserve"> </w:t>
      </w:r>
      <w:r w:rsidR="006265F4" w:rsidRPr="00105059">
        <w:rPr>
          <w:rFonts w:ascii="GHEA Grapalat" w:hAnsi="GHEA Grapalat"/>
          <w:lang w:val="af-ZA"/>
        </w:rPr>
        <w:t xml:space="preserve">մինչև սույն հայտարարության </w:t>
      </w:r>
      <w:r w:rsidRPr="00105059">
        <w:rPr>
          <w:rFonts w:ascii="GHEA Grapalat" w:hAnsi="GHEA Grapalat"/>
          <w:lang w:val="af-ZA"/>
        </w:rPr>
        <w:t xml:space="preserve"> </w:t>
      </w:r>
      <w:r w:rsidR="006265F4" w:rsidRPr="00105059">
        <w:rPr>
          <w:rFonts w:ascii="GHEA Grapalat" w:hAnsi="GHEA Grapalat"/>
          <w:lang w:val="af-ZA"/>
        </w:rPr>
        <w:t xml:space="preserve">հրապարակման </w:t>
      </w:r>
      <w:r w:rsidRPr="00105059">
        <w:rPr>
          <w:rFonts w:ascii="GHEA Grapalat" w:hAnsi="GHEA Grapalat"/>
          <w:lang w:val="af-ZA"/>
        </w:rPr>
        <w:t xml:space="preserve">օրվանից հաշված </w:t>
      </w:r>
      <w:r w:rsidR="005318E2" w:rsidRPr="00105059">
        <w:rPr>
          <w:rFonts w:ascii="GHEA Grapalat" w:hAnsi="GHEA Grapalat"/>
          <w:u w:val="single"/>
          <w:lang w:val="af-ZA"/>
        </w:rPr>
        <w:t>7</w:t>
      </w:r>
      <w:r w:rsidRPr="00105059">
        <w:rPr>
          <w:rFonts w:ascii="GHEA Grapalat" w:hAnsi="GHEA Grapalat"/>
          <w:lang w:val="af-ZA"/>
        </w:rPr>
        <w:t xml:space="preserve">-րդ օրվա ժամը </w:t>
      </w:r>
      <w:r w:rsidR="0062775D" w:rsidRPr="00105059">
        <w:rPr>
          <w:rFonts w:ascii="GHEA Grapalat" w:hAnsi="GHEA Grapalat"/>
          <w:color w:val="FF0000"/>
          <w:u w:val="single"/>
          <w:lang w:val="af-ZA"/>
        </w:rPr>
        <w:t>11</w:t>
      </w:r>
      <w:r w:rsidR="005318E2" w:rsidRPr="00105059">
        <w:rPr>
          <w:rFonts w:ascii="GHEA Grapalat" w:hAnsi="GHEA Grapalat"/>
          <w:color w:val="FF0000"/>
          <w:u w:val="single"/>
          <w:lang w:val="af-ZA"/>
        </w:rPr>
        <w:t>.00</w:t>
      </w:r>
      <w:r w:rsidRPr="00105059">
        <w:rPr>
          <w:rFonts w:ascii="GHEA Grapalat" w:hAnsi="GHEA Grapalat"/>
          <w:color w:val="FF0000"/>
          <w:lang w:val="af-ZA"/>
        </w:rPr>
        <w:t xml:space="preserve">-ը: </w:t>
      </w:r>
    </w:p>
    <w:p w:rsidR="00357D48" w:rsidRPr="00105059" w:rsidRDefault="000076A1" w:rsidP="006265F4">
      <w:pPr>
        <w:pStyle w:val="a3"/>
        <w:spacing w:line="240" w:lineRule="auto"/>
        <w:ind w:firstLine="708"/>
        <w:rPr>
          <w:rFonts w:ascii="GHEA Grapalat" w:hAnsi="GHEA Grapalat"/>
          <w:i w:val="0"/>
          <w:color w:val="FF0000"/>
          <w:sz w:val="24"/>
          <w:szCs w:val="24"/>
          <w:lang w:val="af-ZA"/>
        </w:rPr>
      </w:pPr>
      <w:r w:rsidRPr="00105059">
        <w:rPr>
          <w:rFonts w:ascii="GHEA Grapalat" w:hAnsi="GHEA Grapalat"/>
          <w:i w:val="0"/>
          <w:color w:val="FF0000"/>
          <w:sz w:val="24"/>
          <w:szCs w:val="24"/>
          <w:lang w:val="af-ZA"/>
        </w:rPr>
        <w:t>Հայտերը, հայերենից բացի, կարող են ներկայացվել նաև անգլերեն կամ ռուսերեն:</w:t>
      </w:r>
      <w:r w:rsidR="00357D48" w:rsidRPr="00105059">
        <w:rPr>
          <w:rFonts w:ascii="GHEA Grapalat" w:hAnsi="GHEA Grapalat"/>
          <w:i w:val="0"/>
          <w:color w:val="FF0000"/>
          <w:sz w:val="24"/>
          <w:szCs w:val="24"/>
          <w:lang w:val="af-ZA"/>
        </w:rPr>
        <w:t xml:space="preserve"> </w:t>
      </w:r>
    </w:p>
    <w:p w:rsidR="00332EE7" w:rsidRPr="00105059" w:rsidRDefault="00332EE7" w:rsidP="00176AE6">
      <w:pPr>
        <w:rPr>
          <w:rFonts w:ascii="GHEA Grapalat" w:hAnsi="GHEA Grapalat"/>
          <w:color w:val="FF0000"/>
          <w:lang w:val="hy-AM"/>
        </w:rPr>
      </w:pPr>
      <w:r w:rsidRPr="00105059">
        <w:rPr>
          <w:rFonts w:ascii="GHEA Grapalat" w:hAnsi="GHEA Grapalat"/>
          <w:color w:val="FF0000"/>
          <w:lang w:val="af-ZA"/>
        </w:rPr>
        <w:t xml:space="preserve">Հայտերի բացումը տեղի կունենա </w:t>
      </w:r>
      <w:r w:rsidR="00176AE6" w:rsidRPr="00105059">
        <w:rPr>
          <w:rFonts w:ascii="GHEA Grapalat" w:hAnsi="GHEA Grapalat"/>
          <w:color w:val="FF0000"/>
          <w:lang w:val="hy-AM"/>
        </w:rPr>
        <w:t>Գ. Վանաշեն Կ. Ալոյան 24</w:t>
      </w:r>
      <w:r w:rsidR="00293DF9" w:rsidRPr="00105059">
        <w:rPr>
          <w:rFonts w:ascii="GHEA Grapalat" w:hAnsi="GHEA Grapalat"/>
          <w:color w:val="FF0000"/>
          <w:lang w:val="af-ZA"/>
        </w:rPr>
        <w:t xml:space="preserve">  </w:t>
      </w:r>
      <w:r w:rsidRPr="00105059">
        <w:rPr>
          <w:rFonts w:ascii="GHEA Grapalat" w:hAnsi="GHEA Grapalat"/>
          <w:color w:val="FF0000"/>
          <w:lang w:val="af-ZA"/>
        </w:rPr>
        <w:t xml:space="preserve">հասցեում,  « </w:t>
      </w:r>
      <w:r w:rsidR="005318E2" w:rsidRPr="00105059">
        <w:rPr>
          <w:rFonts w:ascii="GHEA Grapalat" w:hAnsi="GHEA Grapalat"/>
          <w:color w:val="FF0000"/>
          <w:lang w:val="af-ZA"/>
        </w:rPr>
        <w:t>2022թ.</w:t>
      </w:r>
      <w:r w:rsidRPr="00105059">
        <w:rPr>
          <w:rFonts w:ascii="GHEA Grapalat" w:hAnsi="GHEA Grapalat"/>
          <w:color w:val="FF0000"/>
          <w:lang w:val="af-ZA"/>
        </w:rPr>
        <w:t xml:space="preserve"> » « </w:t>
      </w:r>
      <w:r w:rsidR="005B5F33">
        <w:rPr>
          <w:rFonts w:ascii="GHEA Grapalat" w:hAnsi="GHEA Grapalat"/>
          <w:color w:val="FF0000"/>
          <w:lang w:val="af-ZA"/>
        </w:rPr>
        <w:t>հուլ</w:t>
      </w:r>
      <w:r w:rsidR="005318E2" w:rsidRPr="00105059">
        <w:rPr>
          <w:rFonts w:ascii="GHEA Grapalat" w:hAnsi="GHEA Grapalat"/>
          <w:color w:val="FF0000"/>
          <w:lang w:val="af-ZA"/>
        </w:rPr>
        <w:t>իս</w:t>
      </w:r>
      <w:r w:rsidR="005B5F33">
        <w:rPr>
          <w:rFonts w:ascii="GHEA Grapalat" w:hAnsi="GHEA Grapalat"/>
          <w:color w:val="FF0000"/>
          <w:lang w:val="af-ZA"/>
        </w:rPr>
        <w:t>ի</w:t>
      </w:r>
      <w:r w:rsidRPr="00105059">
        <w:rPr>
          <w:rFonts w:ascii="GHEA Grapalat" w:hAnsi="GHEA Grapalat"/>
          <w:color w:val="FF0000"/>
          <w:lang w:val="af-ZA"/>
        </w:rPr>
        <w:t xml:space="preserve">» « </w:t>
      </w:r>
      <w:r w:rsidR="005B5F33">
        <w:rPr>
          <w:rFonts w:ascii="GHEA Grapalat" w:hAnsi="GHEA Grapalat"/>
          <w:color w:val="FF0000"/>
          <w:lang w:val="af-ZA"/>
        </w:rPr>
        <w:t>7</w:t>
      </w:r>
      <w:r w:rsidRPr="00105059">
        <w:rPr>
          <w:rFonts w:ascii="GHEA Grapalat" w:hAnsi="GHEA Grapalat"/>
          <w:color w:val="FF0000"/>
          <w:lang w:val="af-ZA"/>
        </w:rPr>
        <w:t xml:space="preserve">» -ին ժամը  </w:t>
      </w:r>
      <w:r w:rsidR="0062775D" w:rsidRPr="00105059">
        <w:rPr>
          <w:rFonts w:ascii="GHEA Grapalat" w:hAnsi="GHEA Grapalat"/>
          <w:color w:val="FF0000"/>
          <w:lang w:val="af-ZA"/>
        </w:rPr>
        <w:t>11</w:t>
      </w:r>
      <w:r w:rsidRPr="00105059">
        <w:rPr>
          <w:rFonts w:ascii="GHEA Grapalat" w:hAnsi="GHEA Grapalat"/>
          <w:color w:val="FF0000"/>
          <w:lang w:val="af-ZA"/>
        </w:rPr>
        <w:t xml:space="preserve">-ին։   </w:t>
      </w:r>
    </w:p>
    <w:p w:rsidR="006675F2" w:rsidRPr="00105059" w:rsidRDefault="006675F2" w:rsidP="00105059">
      <w:pPr>
        <w:ind w:firstLine="720"/>
        <w:jc w:val="both"/>
        <w:rPr>
          <w:rFonts w:ascii="GHEA Grapalat" w:hAnsi="GHEA Grapalat"/>
          <w:lang w:val="hy-AM"/>
        </w:rPr>
      </w:pPr>
      <w:r w:rsidRPr="00105059">
        <w:rPr>
          <w:rFonts w:ascii="GHEA Grapalat" w:hAnsi="GHEA Grapalat"/>
          <w:lang w:val="af-ZA"/>
        </w:rPr>
        <w:t>Սույն ընթացակարգի վերաբերյալ բողոք</w:t>
      </w:r>
      <w:r w:rsidRPr="00105059">
        <w:rPr>
          <w:rFonts w:ascii="GHEA Grapalat" w:hAnsi="GHEA Grapalat"/>
          <w:lang w:val="hy-AM"/>
        </w:rPr>
        <w:t xml:space="preserve">արկումն իրականացվում է </w:t>
      </w:r>
      <w:r w:rsidRPr="00105059">
        <w:rPr>
          <w:rFonts w:ascii="GHEA Grapalat" w:hAnsi="GHEA Grapalat"/>
          <w:lang w:val="af-ZA"/>
        </w:rPr>
        <w:t xml:space="preserve"> «</w:t>
      </w:r>
      <w:r w:rsidRPr="00105059">
        <w:rPr>
          <w:rFonts w:ascii="GHEA Grapalat" w:hAnsi="GHEA Grapalat"/>
          <w:lang w:val="hy-AM"/>
        </w:rPr>
        <w:t>Գնումների</w:t>
      </w:r>
      <w:r w:rsidRPr="00105059">
        <w:rPr>
          <w:rFonts w:ascii="GHEA Grapalat" w:hAnsi="GHEA Grapalat"/>
          <w:lang w:val="af-ZA"/>
        </w:rPr>
        <w:t xml:space="preserve"> </w:t>
      </w:r>
      <w:r w:rsidRPr="00105059">
        <w:rPr>
          <w:rFonts w:ascii="GHEA Grapalat" w:hAnsi="GHEA Grapalat"/>
          <w:lang w:val="hy-AM"/>
        </w:rPr>
        <w:t>մասին</w:t>
      </w:r>
      <w:r w:rsidRPr="00105059">
        <w:rPr>
          <w:rFonts w:ascii="GHEA Grapalat" w:hAnsi="GHEA Grapalat"/>
          <w:lang w:val="af-ZA"/>
        </w:rPr>
        <w:t>»</w:t>
      </w:r>
      <w:r w:rsidRPr="00105059">
        <w:rPr>
          <w:rFonts w:ascii="GHEA Grapalat" w:hAnsi="GHEA Grapalat"/>
          <w:lang w:val="hy-AM"/>
        </w:rPr>
        <w:t xml:space="preserve"> ՀՀ</w:t>
      </w:r>
      <w:r w:rsidRPr="00105059">
        <w:rPr>
          <w:rFonts w:ascii="GHEA Grapalat" w:hAnsi="GHEA Grapalat"/>
          <w:lang w:val="af-ZA"/>
        </w:rPr>
        <w:t xml:space="preserve"> </w:t>
      </w:r>
      <w:r w:rsidRPr="00105059">
        <w:rPr>
          <w:rFonts w:ascii="GHEA Grapalat" w:hAnsi="GHEA Grapalat"/>
          <w:lang w:val="hy-AM"/>
        </w:rPr>
        <w:t>օրենքով</w:t>
      </w:r>
      <w:r w:rsidRPr="00105059">
        <w:rPr>
          <w:rFonts w:ascii="GHEA Grapalat" w:hAnsi="GHEA Grapalat"/>
          <w:lang w:val="af-ZA"/>
        </w:rPr>
        <w:t xml:space="preserve"> </w:t>
      </w:r>
      <w:r w:rsidRPr="00105059">
        <w:rPr>
          <w:rFonts w:ascii="GHEA Grapalat" w:hAnsi="GHEA Grapalat"/>
          <w:lang w:val="hy-AM"/>
        </w:rPr>
        <w:t>և</w:t>
      </w:r>
      <w:r w:rsidRPr="00105059">
        <w:rPr>
          <w:rFonts w:ascii="GHEA Grapalat" w:hAnsi="GHEA Grapalat"/>
          <w:lang w:val="af-ZA"/>
        </w:rPr>
        <w:t xml:space="preserve"> </w:t>
      </w:r>
      <w:r w:rsidRPr="00105059">
        <w:rPr>
          <w:rFonts w:ascii="GHEA Grapalat" w:hAnsi="GHEA Grapalat"/>
          <w:lang w:val="hy-AM"/>
        </w:rPr>
        <w:t>ՀՀ քաղաքացիական դատավարության օրենսգրքով սահմանված կարգով։</w:t>
      </w:r>
    </w:p>
    <w:p w:rsidR="00754697" w:rsidRPr="00105059" w:rsidRDefault="00754697" w:rsidP="00EF3662">
      <w:pPr>
        <w:pStyle w:val="a3"/>
        <w:spacing w:line="240" w:lineRule="auto"/>
        <w:rPr>
          <w:rFonts w:ascii="GHEA Grapalat" w:hAnsi="GHEA Grapalat"/>
          <w:i w:val="0"/>
          <w:lang w:val="af-ZA"/>
        </w:rPr>
      </w:pPr>
      <w:r w:rsidRPr="00105059">
        <w:rPr>
          <w:rFonts w:ascii="GHEA Grapalat" w:hAnsi="GHEA Grapalat"/>
          <w:i w:val="0"/>
          <w:sz w:val="24"/>
          <w:szCs w:val="24"/>
          <w:lang w:val="af-ZA"/>
        </w:rPr>
        <w:t xml:space="preserve">Սույն հայտարարության հետ կապված լրացուցիչ տեղեկություններ ստանալու համար կարող եք դիմել </w:t>
      </w:r>
      <w:r w:rsidR="005318E2" w:rsidRPr="00105059">
        <w:rPr>
          <w:rFonts w:ascii="GHEA Grapalat" w:hAnsi="GHEA Grapalat"/>
          <w:i w:val="0"/>
          <w:sz w:val="24"/>
          <w:szCs w:val="24"/>
          <w:lang w:val="af-ZA"/>
        </w:rPr>
        <w:t>գնահատող հանձնաժողովի քարտուղար</w:t>
      </w:r>
      <w:r w:rsidRPr="00105059">
        <w:rPr>
          <w:rFonts w:ascii="GHEA Grapalat" w:hAnsi="GHEA Grapalat"/>
          <w:i w:val="0"/>
          <w:sz w:val="24"/>
          <w:szCs w:val="24"/>
          <w:lang w:val="af-ZA"/>
        </w:rPr>
        <w:t>`</w:t>
      </w:r>
      <w:r w:rsidR="005318E2" w:rsidRPr="00105059">
        <w:rPr>
          <w:rFonts w:ascii="GHEA Grapalat" w:hAnsi="GHEA Grapalat"/>
          <w:i w:val="0"/>
          <w:lang w:val="af-ZA"/>
        </w:rPr>
        <w:t xml:space="preserve"> </w:t>
      </w:r>
    </w:p>
    <w:p w:rsidR="009F18D0" w:rsidRPr="00105059" w:rsidRDefault="009F18D0" w:rsidP="00EF3662">
      <w:pPr>
        <w:pStyle w:val="a3"/>
        <w:spacing w:line="240" w:lineRule="auto"/>
        <w:ind w:firstLine="0"/>
        <w:rPr>
          <w:rFonts w:ascii="GHEA Grapalat" w:hAnsi="GHEA Grapalat"/>
          <w:i w:val="0"/>
          <w:lang w:val="af-ZA"/>
        </w:rPr>
      </w:pPr>
      <w:r w:rsidRPr="00105059">
        <w:rPr>
          <w:rFonts w:ascii="GHEA Grapalat" w:hAnsi="GHEA Grapalat"/>
          <w:i w:val="0"/>
          <w:lang w:val="af-ZA"/>
        </w:rPr>
        <w:tab/>
      </w:r>
      <w:r w:rsidRPr="00105059">
        <w:rPr>
          <w:rFonts w:ascii="GHEA Grapalat" w:hAnsi="GHEA Grapalat"/>
          <w:i w:val="0"/>
          <w:lang w:val="af-ZA"/>
        </w:rPr>
        <w:tab/>
      </w:r>
      <w:r w:rsidRPr="00105059">
        <w:rPr>
          <w:rFonts w:ascii="GHEA Grapalat" w:hAnsi="GHEA Grapalat"/>
          <w:i w:val="0"/>
          <w:lang w:val="af-ZA"/>
        </w:rPr>
        <w:tab/>
      </w:r>
      <w:r w:rsidRPr="00105059">
        <w:rPr>
          <w:rFonts w:ascii="GHEA Grapalat" w:hAnsi="GHEA Grapalat"/>
          <w:i w:val="0"/>
          <w:lang w:val="af-ZA"/>
        </w:rPr>
        <w:tab/>
      </w:r>
      <w:r w:rsidRPr="00105059">
        <w:rPr>
          <w:rFonts w:ascii="GHEA Grapalat" w:hAnsi="GHEA Grapalat"/>
          <w:i w:val="0"/>
          <w:lang w:val="af-ZA"/>
        </w:rPr>
        <w:tab/>
      </w:r>
    </w:p>
    <w:p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C253F8">
        <w:rPr>
          <w:rFonts w:ascii="Sylfaen" w:hAnsi="Sylfaen"/>
          <w:sz w:val="24"/>
          <w:szCs w:val="24"/>
          <w:lang w:val="af-ZA"/>
        </w:rPr>
        <w:t>2-37-74</w:t>
      </w:r>
    </w:p>
    <w:p w:rsidR="004E2FC6" w:rsidRPr="00A71D81" w:rsidRDefault="004E2FC6" w:rsidP="00EF3662">
      <w:pPr>
        <w:pStyle w:val="a3"/>
        <w:spacing w:line="240" w:lineRule="auto"/>
        <w:rPr>
          <w:rFonts w:ascii="GHEA Grapalat" w:hAnsi="GHEA Grapalat"/>
          <w:i w:val="0"/>
          <w:lang w:val="af-ZA"/>
        </w:rPr>
      </w:pPr>
    </w:p>
    <w:p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CB28D9" w:rsidRPr="001D0CA2">
          <w:rPr>
            <w:rStyle w:val="a9"/>
            <w:rFonts w:ascii="GHEA Grapalat" w:hAnsi="GHEA Grapalat"/>
            <w:sz w:val="16"/>
            <w:szCs w:val="16"/>
            <w:lang w:val="af-ZA"/>
          </w:rPr>
          <w:t>vedu.qaxaqapetaran.2017@mail.ru</w:t>
        </w:r>
      </w:hyperlink>
    </w:p>
    <w:p w:rsidR="009F18D0" w:rsidRPr="00A71D81" w:rsidRDefault="009F18D0" w:rsidP="00105059">
      <w:pPr>
        <w:pStyle w:val="a3"/>
        <w:spacing w:line="240" w:lineRule="auto"/>
        <w:ind w:firstLine="0"/>
        <w:rPr>
          <w:rFonts w:ascii="GHEA Grapalat" w:hAnsi="GHEA Grapalat"/>
          <w:i w:val="0"/>
          <w:lang w:val="af-ZA"/>
        </w:rPr>
      </w:pPr>
    </w:p>
    <w:p w:rsidR="00754697" w:rsidRPr="00105059" w:rsidRDefault="00754697" w:rsidP="00EF3662">
      <w:pPr>
        <w:pStyle w:val="a3"/>
        <w:spacing w:line="240" w:lineRule="auto"/>
        <w:ind w:firstLine="0"/>
        <w:jc w:val="left"/>
        <w:rPr>
          <w:rFonts w:ascii="GHEA Grapalat" w:hAnsi="GHEA Grapalat"/>
          <w:sz w:val="22"/>
          <w:szCs w:val="22"/>
          <w:u w:val="single"/>
          <w:lang w:val="af-ZA"/>
        </w:rPr>
      </w:pPr>
      <w:r w:rsidRPr="00105059">
        <w:rPr>
          <w:rFonts w:ascii="GHEA Grapalat" w:hAnsi="GHEA Grapalat"/>
          <w:sz w:val="22"/>
          <w:szCs w:val="22"/>
          <w:lang w:val="af-ZA"/>
        </w:rPr>
        <w:t>Պատվիրատու</w:t>
      </w:r>
      <w:r w:rsidR="009F18D0" w:rsidRPr="00105059">
        <w:rPr>
          <w:rFonts w:ascii="GHEA Grapalat" w:hAnsi="GHEA Grapalat"/>
          <w:sz w:val="22"/>
          <w:szCs w:val="22"/>
          <w:lang w:val="af-ZA"/>
        </w:rPr>
        <w:t xml:space="preserve"> </w:t>
      </w:r>
      <w:r w:rsidR="00CB28D9" w:rsidRPr="00105059">
        <w:rPr>
          <w:rFonts w:ascii="Sylfaen" w:hAnsi="Sylfaen"/>
          <w:sz w:val="22"/>
          <w:szCs w:val="22"/>
          <w:lang w:val="hy-AM"/>
        </w:rPr>
        <w:t>&lt;&lt;</w:t>
      </w:r>
      <w:r w:rsidR="00176AE6" w:rsidRPr="00105059">
        <w:rPr>
          <w:rFonts w:ascii="Sylfaen" w:hAnsi="Sylfaen"/>
          <w:sz w:val="22"/>
          <w:szCs w:val="22"/>
          <w:lang w:val="en-US"/>
        </w:rPr>
        <w:t>Վանաշեն</w:t>
      </w:r>
      <w:r w:rsidR="00176AE6" w:rsidRPr="00105059">
        <w:rPr>
          <w:rFonts w:ascii="Sylfaen" w:hAnsi="Sylfaen"/>
          <w:sz w:val="22"/>
          <w:szCs w:val="22"/>
          <w:lang w:val="af-ZA"/>
        </w:rPr>
        <w:t xml:space="preserve"> </w:t>
      </w:r>
      <w:r w:rsidR="00176AE6" w:rsidRPr="00105059">
        <w:rPr>
          <w:rFonts w:ascii="Sylfaen" w:hAnsi="Sylfaen"/>
          <w:sz w:val="22"/>
          <w:szCs w:val="22"/>
          <w:lang w:val="en-US"/>
        </w:rPr>
        <w:t>համայնքի</w:t>
      </w:r>
      <w:r w:rsidR="00293DF9" w:rsidRPr="00105059">
        <w:rPr>
          <w:rFonts w:ascii="Sylfaen" w:hAnsi="Sylfaen"/>
          <w:sz w:val="22"/>
          <w:szCs w:val="22"/>
          <w:lang w:val="af-ZA"/>
        </w:rPr>
        <w:t xml:space="preserve"> </w:t>
      </w:r>
      <w:r w:rsidR="00176AE6" w:rsidRPr="00105059">
        <w:rPr>
          <w:rFonts w:ascii="Sylfaen" w:hAnsi="Sylfaen"/>
          <w:sz w:val="22"/>
          <w:szCs w:val="22"/>
          <w:lang w:val="af-ZA"/>
        </w:rPr>
        <w:t xml:space="preserve"> </w:t>
      </w:r>
      <w:r w:rsidR="00CB28D9" w:rsidRPr="00105059">
        <w:rPr>
          <w:rFonts w:ascii="Sylfaen" w:hAnsi="Sylfaen"/>
          <w:sz w:val="22"/>
          <w:szCs w:val="22"/>
          <w:lang w:val="hy-AM"/>
        </w:rPr>
        <w:t xml:space="preserve">մանկապարտեզ&gt;&gt; </w:t>
      </w:r>
      <w:r w:rsidR="00CB28D9" w:rsidRPr="00105059">
        <w:rPr>
          <w:rFonts w:ascii="Sylfaen" w:hAnsi="Sylfaen" w:cs="Sylfaen"/>
          <w:sz w:val="22"/>
          <w:szCs w:val="22"/>
          <w:lang w:val="hy-AM"/>
        </w:rPr>
        <w:t>ՀՈԱԿ</w:t>
      </w:r>
    </w:p>
    <w:p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rsidR="00754697" w:rsidRPr="00A71D81" w:rsidRDefault="00754697" w:rsidP="00EF3662">
      <w:pPr>
        <w:pStyle w:val="31"/>
        <w:spacing w:after="240" w:line="240" w:lineRule="auto"/>
        <w:ind w:firstLine="709"/>
        <w:rPr>
          <w:rFonts w:ascii="GHEA Grapalat" w:hAnsi="GHEA Grapalat" w:cs="Sylfaen"/>
          <w:b/>
          <w:lang w:val="es-ES"/>
        </w:rPr>
      </w:pPr>
    </w:p>
    <w:p w:rsidR="00754697" w:rsidRPr="00A71D81" w:rsidRDefault="00754697" w:rsidP="00EF3662">
      <w:pPr>
        <w:pStyle w:val="a3"/>
        <w:spacing w:line="240" w:lineRule="auto"/>
        <w:ind w:left="1404"/>
        <w:rPr>
          <w:rFonts w:ascii="GHEA Grapalat" w:hAnsi="GHEA Grapalat"/>
          <w:i w:val="0"/>
          <w:lang w:val="af-ZA"/>
        </w:rPr>
      </w:pPr>
    </w:p>
    <w:p w:rsidR="00A12C95" w:rsidRPr="00A71D81" w:rsidRDefault="00A12C95" w:rsidP="00EF3662">
      <w:pPr>
        <w:pStyle w:val="a3"/>
        <w:spacing w:line="240" w:lineRule="auto"/>
        <w:ind w:left="1404"/>
        <w:rPr>
          <w:rFonts w:ascii="GHEA Grapalat" w:hAnsi="GHEA Grapalat"/>
          <w:i w:val="0"/>
          <w:lang w:val="af-ZA"/>
        </w:rPr>
      </w:pPr>
    </w:p>
    <w:p w:rsidR="00055CC2" w:rsidRPr="00105059" w:rsidRDefault="00055CC2" w:rsidP="00EF3662">
      <w:pPr>
        <w:pStyle w:val="aa"/>
        <w:ind w:right="-7" w:firstLine="567"/>
        <w:jc w:val="right"/>
        <w:rPr>
          <w:rFonts w:ascii="GHEA Grapalat" w:hAnsi="GHEA Grapalat" w:cs="Sylfaen"/>
          <w:i/>
          <w:sz w:val="22"/>
          <w:szCs w:val="22"/>
          <w:lang w:val="af-ZA"/>
        </w:rPr>
      </w:pPr>
    </w:p>
    <w:p w:rsidR="00096865" w:rsidRPr="00105059" w:rsidRDefault="00C062F2" w:rsidP="00105059">
      <w:pPr>
        <w:pStyle w:val="aa"/>
        <w:spacing w:after="0"/>
        <w:ind w:left="7788"/>
        <w:rPr>
          <w:rFonts w:ascii="GHEA Grapalat" w:hAnsi="GHEA Grapalat" w:cs="Sylfaen"/>
          <w:i/>
          <w:sz w:val="22"/>
          <w:szCs w:val="22"/>
          <w:lang w:val="af-ZA"/>
        </w:rPr>
      </w:pPr>
      <w:r w:rsidRPr="00105059">
        <w:rPr>
          <w:rFonts w:ascii="GHEA Grapalat" w:hAnsi="GHEA Grapalat" w:cs="Sylfaen"/>
          <w:i/>
          <w:sz w:val="22"/>
          <w:szCs w:val="22"/>
          <w:lang w:val="af-ZA"/>
        </w:rPr>
        <w:t xml:space="preserve">  </w:t>
      </w:r>
      <w:r w:rsidR="00096865" w:rsidRPr="00105059">
        <w:rPr>
          <w:rFonts w:ascii="GHEA Grapalat" w:hAnsi="GHEA Grapalat" w:cs="Sylfaen"/>
          <w:i/>
          <w:sz w:val="22"/>
          <w:szCs w:val="22"/>
        </w:rPr>
        <w:t>Հաստատված</w:t>
      </w:r>
      <w:r w:rsidR="00096865" w:rsidRPr="00105059">
        <w:rPr>
          <w:rFonts w:ascii="GHEA Grapalat" w:hAnsi="GHEA Grapalat" w:cs="Times Armenian"/>
          <w:i/>
          <w:sz w:val="22"/>
          <w:szCs w:val="22"/>
          <w:lang w:val="af-ZA"/>
        </w:rPr>
        <w:t xml:space="preserve"> </w:t>
      </w:r>
      <w:r w:rsidR="00096865" w:rsidRPr="00105059">
        <w:rPr>
          <w:rFonts w:ascii="GHEA Grapalat" w:hAnsi="GHEA Grapalat" w:cs="Sylfaen"/>
          <w:i/>
          <w:sz w:val="22"/>
          <w:szCs w:val="22"/>
        </w:rPr>
        <w:t>է</w:t>
      </w:r>
    </w:p>
    <w:p w:rsidR="00096865" w:rsidRPr="00105059" w:rsidRDefault="00105059" w:rsidP="00105059">
      <w:pPr>
        <w:pStyle w:val="a3"/>
        <w:spacing w:line="240" w:lineRule="auto"/>
        <w:jc w:val="center"/>
        <w:rPr>
          <w:rFonts w:ascii="Sylfaen" w:hAnsi="Sylfaen"/>
          <w:i w:val="0"/>
          <w:sz w:val="22"/>
          <w:szCs w:val="22"/>
          <w:lang w:val="af-ZA"/>
        </w:rPr>
      </w:pPr>
      <w:r w:rsidRPr="005B5F33">
        <w:rPr>
          <w:rFonts w:ascii="Arial Unicode" w:hAnsi="Arial Unicode"/>
          <w:i w:val="0"/>
          <w:sz w:val="22"/>
          <w:szCs w:val="22"/>
          <w:lang w:val="af-ZA"/>
        </w:rPr>
        <w:t xml:space="preserve">                                                                                               </w:t>
      </w:r>
      <w:r w:rsidRPr="00105059">
        <w:rPr>
          <w:rFonts w:ascii="Arial Unicode" w:hAnsi="Arial Unicode"/>
          <w:i w:val="0"/>
          <w:sz w:val="22"/>
          <w:szCs w:val="22"/>
          <w:lang w:val="ru-RU"/>
        </w:rPr>
        <w:t>ՎՀՄ</w:t>
      </w:r>
      <w:r w:rsidRPr="00105059">
        <w:rPr>
          <w:rFonts w:ascii="Arial Unicode" w:hAnsi="Arial Unicode"/>
          <w:i w:val="0"/>
          <w:sz w:val="22"/>
          <w:szCs w:val="22"/>
          <w:lang w:val="af-ZA"/>
        </w:rPr>
        <w:t>-</w:t>
      </w:r>
      <w:r w:rsidRPr="00105059">
        <w:rPr>
          <w:rFonts w:ascii="Arial Unicode" w:hAnsi="Arial Unicode"/>
          <w:i w:val="0"/>
          <w:sz w:val="22"/>
          <w:szCs w:val="22"/>
          <w:lang w:val="ru-RU"/>
        </w:rPr>
        <w:t>ԳՀԱՊՁԲ</w:t>
      </w:r>
      <w:r w:rsidRPr="00105059">
        <w:rPr>
          <w:rFonts w:ascii="Arial Unicode" w:hAnsi="Arial Unicode"/>
          <w:i w:val="0"/>
          <w:sz w:val="22"/>
          <w:szCs w:val="22"/>
          <w:lang w:val="af-ZA"/>
        </w:rPr>
        <w:t>-22/</w:t>
      </w:r>
      <w:proofErr w:type="gramStart"/>
      <w:r w:rsidRPr="00105059">
        <w:rPr>
          <w:rFonts w:ascii="Arial Unicode" w:hAnsi="Arial Unicode"/>
          <w:i w:val="0"/>
          <w:sz w:val="22"/>
          <w:szCs w:val="22"/>
          <w:lang w:val="af-ZA"/>
        </w:rPr>
        <w:t>02</w:t>
      </w:r>
      <w:r w:rsidRPr="005B5F33">
        <w:rPr>
          <w:rFonts w:ascii="Arial Unicode" w:hAnsi="Arial Unicode"/>
          <w:i w:val="0"/>
          <w:sz w:val="22"/>
          <w:szCs w:val="22"/>
          <w:lang w:val="af-ZA"/>
        </w:rPr>
        <w:t xml:space="preserve">  </w:t>
      </w:r>
      <w:r w:rsidR="00096865" w:rsidRPr="00105059">
        <w:rPr>
          <w:rFonts w:ascii="GHEA Grapalat" w:hAnsi="GHEA Grapalat" w:cs="Sylfaen"/>
          <w:sz w:val="22"/>
          <w:szCs w:val="22"/>
        </w:rPr>
        <w:t>ծածկա</w:t>
      </w:r>
      <w:r w:rsidR="00096865" w:rsidRPr="00105059">
        <w:rPr>
          <w:rFonts w:ascii="GHEA Grapalat" w:hAnsi="GHEA Grapalat" w:cs="Times Armenian"/>
          <w:sz w:val="22"/>
          <w:szCs w:val="22"/>
        </w:rPr>
        <w:t>գ</w:t>
      </w:r>
      <w:r w:rsidR="00096865" w:rsidRPr="00105059">
        <w:rPr>
          <w:rFonts w:ascii="GHEA Grapalat" w:hAnsi="GHEA Grapalat" w:cs="Sylfaen"/>
          <w:sz w:val="22"/>
          <w:szCs w:val="22"/>
        </w:rPr>
        <w:t>րով</w:t>
      </w:r>
      <w:proofErr w:type="gramEnd"/>
      <w:r w:rsidR="00096865" w:rsidRPr="00105059">
        <w:rPr>
          <w:rFonts w:ascii="GHEA Grapalat" w:hAnsi="GHEA Grapalat" w:cs="Times Armenian"/>
          <w:sz w:val="22"/>
          <w:szCs w:val="22"/>
          <w:lang w:val="af-ZA"/>
        </w:rPr>
        <w:t xml:space="preserve"> </w:t>
      </w:r>
    </w:p>
    <w:p w:rsidR="00096865" w:rsidRPr="00105059" w:rsidRDefault="00CB28D9" w:rsidP="00EF3662">
      <w:pPr>
        <w:pStyle w:val="aa"/>
        <w:spacing w:after="0"/>
        <w:ind w:firstLine="567"/>
        <w:jc w:val="right"/>
        <w:rPr>
          <w:rFonts w:ascii="GHEA Grapalat" w:hAnsi="GHEA Grapalat" w:cs="Times Armenian"/>
          <w:i/>
          <w:sz w:val="22"/>
          <w:szCs w:val="22"/>
          <w:lang w:val="af-ZA"/>
        </w:rPr>
      </w:pPr>
      <w:r w:rsidRPr="00105059">
        <w:rPr>
          <w:rFonts w:ascii="Sylfaen" w:hAnsi="Sylfaen" w:cs="Sylfaen"/>
          <w:i/>
          <w:sz w:val="22"/>
          <w:szCs w:val="22"/>
        </w:rPr>
        <w:t>Գնանշման</w:t>
      </w:r>
      <w:r w:rsidRPr="00105059">
        <w:rPr>
          <w:rFonts w:ascii="Sylfaen" w:hAnsi="Sylfaen" w:cs="Sylfaen"/>
          <w:i/>
          <w:sz w:val="22"/>
          <w:szCs w:val="22"/>
          <w:lang w:val="af-ZA"/>
        </w:rPr>
        <w:t xml:space="preserve"> </w:t>
      </w:r>
      <w:r w:rsidRPr="00105059">
        <w:rPr>
          <w:rFonts w:ascii="Sylfaen" w:hAnsi="Sylfaen" w:cs="Sylfaen"/>
          <w:i/>
          <w:sz w:val="22"/>
          <w:szCs w:val="22"/>
        </w:rPr>
        <w:t>հարցման</w:t>
      </w:r>
      <w:r w:rsidRPr="00105059">
        <w:rPr>
          <w:rFonts w:ascii="Sylfaen" w:hAnsi="Sylfaen" w:cs="Sylfaen"/>
          <w:i/>
          <w:sz w:val="22"/>
          <w:szCs w:val="22"/>
          <w:lang w:val="af-ZA"/>
        </w:rPr>
        <w:t xml:space="preserve"> </w:t>
      </w:r>
      <w:r w:rsidRPr="00105059">
        <w:rPr>
          <w:rFonts w:ascii="GHEA Grapalat" w:hAnsi="GHEA Grapalat" w:cs="Times Armenian"/>
          <w:i/>
          <w:sz w:val="22"/>
          <w:szCs w:val="22"/>
          <w:lang w:val="af-ZA"/>
        </w:rPr>
        <w:t xml:space="preserve">   </w:t>
      </w:r>
      <w:r w:rsidR="00EE5855" w:rsidRPr="00105059">
        <w:rPr>
          <w:rFonts w:ascii="GHEA Grapalat" w:hAnsi="GHEA Grapalat" w:cs="Times Armenian"/>
          <w:i/>
          <w:sz w:val="22"/>
          <w:szCs w:val="22"/>
          <w:lang w:val="af-ZA"/>
        </w:rPr>
        <w:t xml:space="preserve">գնահատող </w:t>
      </w:r>
      <w:r w:rsidR="00096865" w:rsidRPr="00105059">
        <w:rPr>
          <w:rFonts w:ascii="GHEA Grapalat" w:hAnsi="GHEA Grapalat" w:cs="Sylfaen"/>
          <w:i/>
          <w:sz w:val="22"/>
          <w:szCs w:val="22"/>
        </w:rPr>
        <w:t>հանձնաժողովի</w:t>
      </w:r>
    </w:p>
    <w:p w:rsidR="00096865" w:rsidRPr="00105059" w:rsidRDefault="00096865" w:rsidP="00EF3662">
      <w:pPr>
        <w:pStyle w:val="aa"/>
        <w:spacing w:after="0"/>
        <w:ind w:firstLine="567"/>
        <w:jc w:val="right"/>
        <w:rPr>
          <w:rFonts w:ascii="GHEA Grapalat" w:hAnsi="GHEA Grapalat"/>
          <w:i/>
          <w:sz w:val="22"/>
          <w:szCs w:val="22"/>
          <w:lang w:val="af-ZA"/>
        </w:rPr>
      </w:pPr>
      <w:r w:rsidRPr="00105059">
        <w:rPr>
          <w:rFonts w:ascii="GHEA Grapalat" w:hAnsi="GHEA Grapalat" w:cs="Sylfaen"/>
          <w:i/>
          <w:sz w:val="22"/>
          <w:szCs w:val="22"/>
          <w:lang w:val="af-ZA"/>
        </w:rPr>
        <w:t xml:space="preserve"> 20</w:t>
      </w:r>
      <w:r w:rsidR="00CB28D9" w:rsidRPr="00105059">
        <w:rPr>
          <w:rFonts w:ascii="GHEA Grapalat" w:hAnsi="GHEA Grapalat" w:cs="Sylfaen"/>
          <w:i/>
          <w:sz w:val="22"/>
          <w:szCs w:val="22"/>
          <w:lang w:val="af-ZA"/>
        </w:rPr>
        <w:t>22</w:t>
      </w:r>
      <w:r w:rsidRPr="00105059">
        <w:rPr>
          <w:rFonts w:ascii="GHEA Grapalat" w:hAnsi="GHEA Grapalat" w:cs="Sylfaen"/>
          <w:i/>
          <w:sz w:val="22"/>
          <w:szCs w:val="22"/>
          <w:lang w:val="af-ZA"/>
        </w:rPr>
        <w:t xml:space="preserve"> </w:t>
      </w:r>
      <w:r w:rsidRPr="00105059">
        <w:rPr>
          <w:rFonts w:ascii="GHEA Grapalat" w:hAnsi="GHEA Grapalat" w:cs="Sylfaen"/>
          <w:i/>
          <w:sz w:val="22"/>
          <w:szCs w:val="22"/>
        </w:rPr>
        <w:t>թ</w:t>
      </w:r>
      <w:r w:rsidRPr="00105059">
        <w:rPr>
          <w:rFonts w:ascii="GHEA Grapalat" w:hAnsi="GHEA Grapalat" w:cs="Times Armenian"/>
          <w:i/>
          <w:sz w:val="22"/>
          <w:szCs w:val="22"/>
          <w:lang w:val="af-ZA"/>
        </w:rPr>
        <w:t xml:space="preserve">.  </w:t>
      </w:r>
      <w:r w:rsidR="005B5F33" w:rsidRPr="0025097E">
        <w:rPr>
          <w:rFonts w:ascii="GHEA Grapalat" w:hAnsi="GHEA Grapalat" w:cs="Times Armenian"/>
          <w:i/>
          <w:color w:val="FF0000"/>
          <w:sz w:val="22"/>
          <w:szCs w:val="22"/>
          <w:u w:val="single"/>
          <w:lang w:val="af-ZA"/>
        </w:rPr>
        <w:t>Հ</w:t>
      </w:r>
      <w:r w:rsidR="00CB28D9" w:rsidRPr="0025097E">
        <w:rPr>
          <w:rFonts w:ascii="GHEA Grapalat" w:hAnsi="GHEA Grapalat" w:cs="Times Armenian"/>
          <w:i/>
          <w:color w:val="FF0000"/>
          <w:sz w:val="22"/>
          <w:szCs w:val="22"/>
          <w:u w:val="single"/>
          <w:lang w:val="af-ZA"/>
        </w:rPr>
        <w:t>ունիս</w:t>
      </w:r>
      <w:r w:rsidR="005C6159" w:rsidRPr="0025097E">
        <w:rPr>
          <w:rFonts w:ascii="GHEA Grapalat" w:hAnsi="GHEA Grapalat" w:cs="Times Armenian"/>
          <w:i/>
          <w:color w:val="FF0000"/>
          <w:sz w:val="22"/>
          <w:szCs w:val="22"/>
          <w:lang w:val="af-ZA"/>
        </w:rPr>
        <w:t>ի</w:t>
      </w:r>
      <w:r w:rsidR="005B5F33">
        <w:rPr>
          <w:rFonts w:ascii="GHEA Grapalat" w:hAnsi="GHEA Grapalat" w:cs="Times Armenian"/>
          <w:i/>
          <w:color w:val="FF0000"/>
          <w:sz w:val="22"/>
          <w:szCs w:val="22"/>
          <w:lang w:val="af-ZA"/>
        </w:rPr>
        <w:t xml:space="preserve"> 30</w:t>
      </w:r>
      <w:r w:rsidR="005C6159" w:rsidRPr="0025097E">
        <w:rPr>
          <w:rFonts w:ascii="GHEA Grapalat" w:hAnsi="GHEA Grapalat" w:cs="Times Armenian"/>
          <w:i/>
          <w:color w:val="FF0000"/>
          <w:sz w:val="22"/>
          <w:szCs w:val="22"/>
          <w:lang w:val="af-ZA"/>
        </w:rPr>
        <w:t xml:space="preserve"> </w:t>
      </w:r>
      <w:r w:rsidRPr="0025097E">
        <w:rPr>
          <w:rFonts w:ascii="GHEA Grapalat" w:hAnsi="GHEA Grapalat" w:cs="Times Armenian"/>
          <w:i/>
          <w:color w:val="FF0000"/>
          <w:sz w:val="22"/>
          <w:szCs w:val="22"/>
          <w:vertAlign w:val="subscript"/>
          <w:lang w:val="af-ZA"/>
        </w:rPr>
        <w:t xml:space="preserve"> </w:t>
      </w:r>
      <w:r w:rsidR="005C6159" w:rsidRPr="0025097E">
        <w:rPr>
          <w:rFonts w:ascii="GHEA Grapalat" w:hAnsi="GHEA Grapalat" w:cs="Times Armenian"/>
          <w:i/>
          <w:color w:val="FF0000"/>
          <w:sz w:val="22"/>
          <w:szCs w:val="22"/>
          <w:lang w:val="af-ZA"/>
        </w:rPr>
        <w:t>N</w:t>
      </w:r>
      <w:r w:rsidR="00CB28D9" w:rsidRPr="0025097E">
        <w:rPr>
          <w:rFonts w:ascii="GHEA Grapalat" w:hAnsi="GHEA Grapalat" w:cs="Times Armenian"/>
          <w:i/>
          <w:color w:val="FF0000"/>
          <w:sz w:val="22"/>
          <w:szCs w:val="22"/>
          <w:lang w:val="af-ZA"/>
        </w:rPr>
        <w:t>1</w:t>
      </w:r>
      <w:r w:rsidR="00CB28D9" w:rsidRPr="00105059">
        <w:rPr>
          <w:rFonts w:ascii="GHEA Grapalat" w:hAnsi="GHEA Grapalat" w:cs="Times Armenian"/>
          <w:i/>
          <w:sz w:val="22"/>
          <w:szCs w:val="22"/>
          <w:lang w:val="af-ZA"/>
        </w:rPr>
        <w:t xml:space="preserve"> </w:t>
      </w:r>
      <w:r w:rsidRPr="00105059">
        <w:rPr>
          <w:rFonts w:ascii="GHEA Grapalat" w:hAnsi="GHEA Grapalat" w:cs="Sylfaen"/>
          <w:i/>
          <w:sz w:val="22"/>
          <w:szCs w:val="22"/>
        </w:rPr>
        <w:t>որոշմամբ</w:t>
      </w:r>
    </w:p>
    <w:p w:rsidR="00096865" w:rsidRPr="00105059" w:rsidRDefault="00096865" w:rsidP="00EF3662">
      <w:pPr>
        <w:pStyle w:val="aa"/>
        <w:ind w:right="-7" w:firstLine="567"/>
        <w:jc w:val="center"/>
        <w:rPr>
          <w:rFonts w:ascii="GHEA Grapalat" w:hAnsi="GHEA Grapalat"/>
          <w:sz w:val="22"/>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B28D9" w:rsidRPr="001D0CA2" w:rsidRDefault="00CB28D9" w:rsidP="00CB28D9">
      <w:pPr>
        <w:pStyle w:val="aa"/>
        <w:ind w:right="-7" w:firstLine="567"/>
        <w:jc w:val="center"/>
        <w:rPr>
          <w:rFonts w:ascii="GHEA Grapalat" w:hAnsi="GHEA Grapalat"/>
          <w:sz w:val="16"/>
          <w:szCs w:val="16"/>
          <w:lang w:val="af-ZA"/>
        </w:rPr>
      </w:pPr>
    </w:p>
    <w:p w:rsidR="00CB28D9" w:rsidRPr="00105059" w:rsidRDefault="00CB28D9" w:rsidP="00CB28D9">
      <w:pPr>
        <w:pStyle w:val="aa"/>
        <w:tabs>
          <w:tab w:val="left" w:pos="5968"/>
        </w:tabs>
        <w:ind w:right="-7" w:firstLine="567"/>
        <w:jc w:val="center"/>
        <w:rPr>
          <w:rFonts w:ascii="GHEA Grapalat" w:hAnsi="GHEA Grapalat"/>
          <w:sz w:val="22"/>
          <w:szCs w:val="22"/>
          <w:lang w:val="af-ZA"/>
        </w:rPr>
      </w:pPr>
      <w:r w:rsidRPr="00105059">
        <w:rPr>
          <w:rFonts w:ascii="GHEA Grapalat" w:hAnsi="GHEA Grapalat"/>
          <w:sz w:val="22"/>
          <w:szCs w:val="22"/>
          <w:lang w:val="hy-AM"/>
        </w:rPr>
        <w:t>&lt;&lt;</w:t>
      </w:r>
      <w:r w:rsidR="00C253F8" w:rsidRPr="00105059">
        <w:rPr>
          <w:rFonts w:ascii="GHEA Grapalat" w:hAnsi="GHEA Grapalat"/>
          <w:sz w:val="22"/>
          <w:szCs w:val="22"/>
          <w:lang w:val="hy-AM"/>
        </w:rPr>
        <w:t xml:space="preserve"> </w:t>
      </w:r>
      <w:r w:rsidR="00C253F8" w:rsidRPr="00105059">
        <w:rPr>
          <w:rFonts w:ascii="GHEA Grapalat" w:hAnsi="GHEA Grapalat"/>
          <w:sz w:val="22"/>
          <w:szCs w:val="22"/>
          <w:lang w:val="ru-RU"/>
        </w:rPr>
        <w:t>Վ</w:t>
      </w:r>
      <w:r w:rsidR="00C253F8" w:rsidRPr="00105059">
        <w:rPr>
          <w:rFonts w:ascii="GHEA Grapalat" w:hAnsi="GHEA Grapalat"/>
          <w:sz w:val="22"/>
          <w:szCs w:val="22"/>
        </w:rPr>
        <w:t>անաշեն</w:t>
      </w:r>
      <w:r w:rsidR="00C253F8" w:rsidRPr="00105059">
        <w:rPr>
          <w:rFonts w:ascii="GHEA Grapalat" w:hAnsi="GHEA Grapalat"/>
          <w:sz w:val="22"/>
          <w:szCs w:val="22"/>
          <w:lang w:val="af-ZA"/>
        </w:rPr>
        <w:t xml:space="preserve"> </w:t>
      </w:r>
      <w:r w:rsidR="00C253F8" w:rsidRPr="00105059">
        <w:rPr>
          <w:rFonts w:ascii="GHEA Grapalat" w:hAnsi="GHEA Grapalat"/>
          <w:sz w:val="22"/>
          <w:szCs w:val="22"/>
        </w:rPr>
        <w:t>համայնքի</w:t>
      </w:r>
      <w:r w:rsidR="00C253F8" w:rsidRPr="00105059">
        <w:rPr>
          <w:rFonts w:ascii="GHEA Grapalat" w:hAnsi="GHEA Grapalat"/>
          <w:sz w:val="22"/>
          <w:szCs w:val="22"/>
          <w:lang w:val="af-ZA"/>
        </w:rPr>
        <w:t xml:space="preserve"> </w:t>
      </w:r>
      <w:r w:rsidR="00C253F8" w:rsidRPr="00105059">
        <w:rPr>
          <w:rFonts w:ascii="GHEA Grapalat" w:hAnsi="GHEA Grapalat"/>
          <w:sz w:val="22"/>
          <w:szCs w:val="22"/>
          <w:lang w:val="hy-AM"/>
        </w:rPr>
        <w:t>մանկապարտեզ&gt;</w:t>
      </w:r>
      <w:r w:rsidRPr="00105059">
        <w:rPr>
          <w:rFonts w:ascii="GHEA Grapalat" w:hAnsi="GHEA Grapalat"/>
          <w:sz w:val="22"/>
          <w:szCs w:val="22"/>
          <w:lang w:val="hy-AM"/>
        </w:rPr>
        <w:t xml:space="preserve">&gt;&gt; </w:t>
      </w:r>
      <w:r w:rsidRPr="00105059">
        <w:rPr>
          <w:rFonts w:ascii="GHEA Grapalat" w:hAnsi="GHEA Grapalat" w:cs="Sylfaen"/>
          <w:sz w:val="22"/>
          <w:szCs w:val="22"/>
          <w:lang w:val="hy-AM"/>
        </w:rPr>
        <w:t>ՀՈԱԿ</w:t>
      </w:r>
    </w:p>
    <w:p w:rsidR="00096865" w:rsidRPr="00105059" w:rsidRDefault="00096865" w:rsidP="00EF3662">
      <w:pPr>
        <w:pStyle w:val="aa"/>
        <w:tabs>
          <w:tab w:val="left" w:pos="5968"/>
        </w:tabs>
        <w:ind w:right="-7" w:firstLine="567"/>
        <w:rPr>
          <w:rFonts w:ascii="GHEA Grapalat" w:hAnsi="GHEA Grapalat"/>
          <w:sz w:val="22"/>
          <w:szCs w:val="22"/>
          <w:lang w:val="af-ZA"/>
        </w:rPr>
      </w:pPr>
      <w:r w:rsidRPr="00105059">
        <w:rPr>
          <w:rFonts w:ascii="GHEA Grapalat" w:hAnsi="GHEA Grapalat"/>
          <w:sz w:val="22"/>
          <w:szCs w:val="22"/>
          <w:lang w:val="af-ZA"/>
        </w:rPr>
        <w:tab/>
      </w:r>
    </w:p>
    <w:p w:rsidR="00096865" w:rsidRPr="00105059" w:rsidRDefault="00096865" w:rsidP="00EF3662">
      <w:pPr>
        <w:pStyle w:val="aa"/>
        <w:ind w:right="-7" w:firstLine="567"/>
        <w:jc w:val="center"/>
        <w:rPr>
          <w:rFonts w:ascii="GHEA Grapalat" w:hAnsi="GHEA Grapalat"/>
          <w:sz w:val="22"/>
          <w:szCs w:val="22"/>
          <w:lang w:val="af-ZA"/>
        </w:rPr>
      </w:pPr>
    </w:p>
    <w:p w:rsidR="00096865" w:rsidRPr="00105059" w:rsidRDefault="00096865" w:rsidP="00EF3662">
      <w:pPr>
        <w:pStyle w:val="aa"/>
        <w:ind w:right="-7" w:firstLine="567"/>
        <w:jc w:val="center"/>
        <w:rPr>
          <w:rFonts w:ascii="GHEA Grapalat" w:hAnsi="GHEA Grapalat"/>
          <w:sz w:val="22"/>
          <w:szCs w:val="22"/>
          <w:lang w:val="af-ZA"/>
        </w:rPr>
      </w:pPr>
    </w:p>
    <w:p w:rsidR="00CE0D95" w:rsidRPr="00105059" w:rsidRDefault="00CE0D95" w:rsidP="00EF3662">
      <w:pPr>
        <w:pStyle w:val="aa"/>
        <w:ind w:right="-7" w:firstLine="567"/>
        <w:jc w:val="center"/>
        <w:rPr>
          <w:rFonts w:ascii="GHEA Grapalat" w:hAnsi="GHEA Grapalat"/>
          <w:sz w:val="22"/>
          <w:szCs w:val="22"/>
          <w:lang w:val="af-ZA"/>
        </w:rPr>
      </w:pPr>
    </w:p>
    <w:p w:rsidR="00096865" w:rsidRPr="00105059" w:rsidRDefault="00096865" w:rsidP="00EF3662">
      <w:pPr>
        <w:pStyle w:val="aa"/>
        <w:ind w:right="-7" w:firstLine="567"/>
        <w:jc w:val="center"/>
        <w:rPr>
          <w:rFonts w:ascii="GHEA Grapalat" w:hAnsi="GHEA Grapalat"/>
          <w:sz w:val="22"/>
          <w:szCs w:val="22"/>
          <w:lang w:val="af-ZA"/>
        </w:rPr>
      </w:pPr>
    </w:p>
    <w:p w:rsidR="00096865" w:rsidRPr="00105059" w:rsidRDefault="00096865" w:rsidP="00EF3662">
      <w:pPr>
        <w:pStyle w:val="aa"/>
        <w:ind w:right="-7" w:firstLine="567"/>
        <w:jc w:val="center"/>
        <w:rPr>
          <w:rFonts w:ascii="GHEA Grapalat" w:hAnsi="GHEA Grapalat" w:cs="Sylfaen"/>
          <w:sz w:val="22"/>
          <w:szCs w:val="22"/>
          <w:lang w:val="af-ZA"/>
        </w:rPr>
      </w:pPr>
      <w:r w:rsidRPr="00105059">
        <w:rPr>
          <w:rFonts w:ascii="GHEA Grapalat" w:hAnsi="GHEA Grapalat" w:cs="Sylfaen"/>
          <w:sz w:val="22"/>
          <w:szCs w:val="22"/>
        </w:rPr>
        <w:t>Հ</w:t>
      </w:r>
      <w:r w:rsidRPr="00105059">
        <w:rPr>
          <w:rFonts w:ascii="GHEA Grapalat" w:hAnsi="GHEA Grapalat" w:cs="Times Armenian"/>
          <w:sz w:val="22"/>
          <w:szCs w:val="22"/>
          <w:lang w:val="af-ZA"/>
        </w:rPr>
        <w:t xml:space="preserve"> </w:t>
      </w:r>
      <w:r w:rsidRPr="00105059">
        <w:rPr>
          <w:rFonts w:ascii="GHEA Grapalat" w:hAnsi="GHEA Grapalat" w:cs="Sylfaen"/>
          <w:sz w:val="22"/>
          <w:szCs w:val="22"/>
        </w:rPr>
        <w:t>Ր</w:t>
      </w:r>
      <w:r w:rsidRPr="00105059">
        <w:rPr>
          <w:rFonts w:ascii="GHEA Grapalat" w:hAnsi="GHEA Grapalat" w:cs="Times Armenian"/>
          <w:sz w:val="22"/>
          <w:szCs w:val="22"/>
          <w:lang w:val="af-ZA"/>
        </w:rPr>
        <w:t xml:space="preserve"> </w:t>
      </w:r>
      <w:r w:rsidRPr="00105059">
        <w:rPr>
          <w:rFonts w:ascii="GHEA Grapalat" w:hAnsi="GHEA Grapalat" w:cs="Sylfaen"/>
          <w:sz w:val="22"/>
          <w:szCs w:val="22"/>
        </w:rPr>
        <w:t>Ա</w:t>
      </w:r>
      <w:r w:rsidRPr="00105059">
        <w:rPr>
          <w:rFonts w:ascii="GHEA Grapalat" w:hAnsi="GHEA Grapalat" w:cs="Times Armenian"/>
          <w:sz w:val="22"/>
          <w:szCs w:val="22"/>
          <w:lang w:val="af-ZA"/>
        </w:rPr>
        <w:t xml:space="preserve"> </w:t>
      </w:r>
      <w:r w:rsidRPr="00105059">
        <w:rPr>
          <w:rFonts w:ascii="GHEA Grapalat" w:hAnsi="GHEA Grapalat" w:cs="Sylfaen"/>
          <w:sz w:val="22"/>
          <w:szCs w:val="22"/>
        </w:rPr>
        <w:t>Վ</w:t>
      </w:r>
      <w:r w:rsidRPr="00105059">
        <w:rPr>
          <w:rFonts w:ascii="GHEA Grapalat" w:hAnsi="GHEA Grapalat" w:cs="Times Armenian"/>
          <w:sz w:val="22"/>
          <w:szCs w:val="22"/>
          <w:lang w:val="af-ZA"/>
        </w:rPr>
        <w:t xml:space="preserve"> </w:t>
      </w:r>
      <w:r w:rsidRPr="00105059">
        <w:rPr>
          <w:rFonts w:ascii="GHEA Grapalat" w:hAnsi="GHEA Grapalat" w:cs="Sylfaen"/>
          <w:sz w:val="22"/>
          <w:szCs w:val="22"/>
        </w:rPr>
        <w:t>Ե</w:t>
      </w:r>
      <w:r w:rsidRPr="00105059">
        <w:rPr>
          <w:rFonts w:ascii="GHEA Grapalat" w:hAnsi="GHEA Grapalat" w:cs="Times Armenian"/>
          <w:sz w:val="22"/>
          <w:szCs w:val="22"/>
          <w:lang w:val="af-ZA"/>
        </w:rPr>
        <w:t xml:space="preserve"> </w:t>
      </w:r>
      <w:r w:rsidRPr="00105059">
        <w:rPr>
          <w:rFonts w:ascii="GHEA Grapalat" w:hAnsi="GHEA Grapalat" w:cs="Sylfaen"/>
          <w:sz w:val="22"/>
          <w:szCs w:val="22"/>
        </w:rPr>
        <w:t>Ր</w:t>
      </w:r>
    </w:p>
    <w:p w:rsidR="00096865" w:rsidRPr="00105059" w:rsidRDefault="00096865" w:rsidP="00EF3662">
      <w:pPr>
        <w:pStyle w:val="aa"/>
        <w:ind w:right="-7" w:firstLine="567"/>
        <w:jc w:val="center"/>
        <w:rPr>
          <w:rFonts w:ascii="GHEA Grapalat" w:hAnsi="GHEA Grapalat" w:cs="Sylfaen"/>
          <w:sz w:val="22"/>
          <w:szCs w:val="22"/>
          <w:lang w:val="af-ZA"/>
        </w:rPr>
      </w:pPr>
    </w:p>
    <w:p w:rsidR="00096865" w:rsidRPr="00105059" w:rsidRDefault="00096865" w:rsidP="00EF3662">
      <w:pPr>
        <w:pStyle w:val="aa"/>
        <w:ind w:right="-7" w:firstLine="567"/>
        <w:jc w:val="center"/>
        <w:rPr>
          <w:rFonts w:ascii="GHEA Grapalat" w:hAnsi="GHEA Grapalat" w:cs="Sylfaen"/>
          <w:sz w:val="22"/>
          <w:szCs w:val="22"/>
          <w:lang w:val="af-ZA"/>
        </w:rPr>
      </w:pPr>
    </w:p>
    <w:p w:rsidR="00CB28D9" w:rsidRPr="00105059" w:rsidRDefault="00CB28D9" w:rsidP="00CB28D9">
      <w:pPr>
        <w:ind w:firstLine="567"/>
        <w:jc w:val="center"/>
        <w:rPr>
          <w:rFonts w:ascii="GHEA Grapalat" w:hAnsi="GHEA Grapalat"/>
          <w:sz w:val="22"/>
          <w:szCs w:val="22"/>
          <w:lang w:val="af-ZA"/>
        </w:rPr>
      </w:pPr>
      <w:proofErr w:type="gramStart"/>
      <w:r w:rsidRPr="00105059">
        <w:rPr>
          <w:rFonts w:ascii="GHEA Grapalat" w:hAnsi="GHEA Grapalat"/>
          <w:sz w:val="22"/>
          <w:szCs w:val="22"/>
          <w:lang w:val="ru-RU"/>
        </w:rPr>
        <w:t>Վ</w:t>
      </w:r>
      <w:r w:rsidR="00C253F8" w:rsidRPr="00105059">
        <w:rPr>
          <w:rFonts w:ascii="GHEA Grapalat" w:hAnsi="GHEA Grapalat"/>
          <w:sz w:val="22"/>
          <w:szCs w:val="22"/>
        </w:rPr>
        <w:t>ԱՆԱՇԵՆ</w:t>
      </w:r>
      <w:r w:rsidR="00C253F8" w:rsidRPr="00105059">
        <w:rPr>
          <w:rFonts w:ascii="GHEA Grapalat" w:hAnsi="GHEA Grapalat"/>
          <w:sz w:val="22"/>
          <w:szCs w:val="22"/>
          <w:lang w:val="af-ZA"/>
        </w:rPr>
        <w:t xml:space="preserve"> </w:t>
      </w:r>
      <w:r w:rsidRPr="00105059">
        <w:rPr>
          <w:rFonts w:ascii="GHEA Grapalat" w:hAnsi="GHEA Grapalat"/>
          <w:sz w:val="22"/>
          <w:szCs w:val="22"/>
          <w:lang w:val="af-ZA"/>
        </w:rPr>
        <w:t xml:space="preserve"> </w:t>
      </w:r>
      <w:r w:rsidR="00C253F8" w:rsidRPr="00105059">
        <w:rPr>
          <w:rFonts w:ascii="GHEA Grapalat" w:hAnsi="GHEA Grapalat"/>
          <w:sz w:val="22"/>
          <w:szCs w:val="22"/>
        </w:rPr>
        <w:t>ՀԱՄԱՅՆՔԻ</w:t>
      </w:r>
      <w:proofErr w:type="gramEnd"/>
      <w:r w:rsidR="00C253F8" w:rsidRPr="00105059">
        <w:rPr>
          <w:rFonts w:ascii="GHEA Grapalat" w:hAnsi="GHEA Grapalat"/>
          <w:sz w:val="22"/>
          <w:szCs w:val="22"/>
          <w:lang w:val="af-ZA"/>
        </w:rPr>
        <w:t xml:space="preserve"> </w:t>
      </w:r>
      <w:r w:rsidRPr="00105059">
        <w:rPr>
          <w:rFonts w:ascii="GHEA Grapalat" w:hAnsi="GHEA Grapalat"/>
          <w:sz w:val="22"/>
          <w:szCs w:val="22"/>
          <w:lang w:val="af-ZA"/>
        </w:rPr>
        <w:t>ՄԱՆԿԱՊԱՐՏԵԶ</w:t>
      </w:r>
      <w:r w:rsidRPr="00105059">
        <w:rPr>
          <w:rFonts w:ascii="GHEA Grapalat" w:hAnsi="GHEA Grapalat"/>
          <w:sz w:val="22"/>
          <w:szCs w:val="22"/>
          <w:lang w:val="hy-AM"/>
        </w:rPr>
        <w:t xml:space="preserve">   </w:t>
      </w:r>
      <w:r w:rsidRPr="00105059">
        <w:rPr>
          <w:rFonts w:ascii="GHEA Grapalat" w:hAnsi="GHEA Grapalat" w:cs="Sylfaen"/>
          <w:sz w:val="22"/>
          <w:szCs w:val="22"/>
          <w:lang w:val="hy-AM"/>
        </w:rPr>
        <w:t>ՀՈԱԿ</w:t>
      </w:r>
      <w:r w:rsidRPr="00105059">
        <w:rPr>
          <w:rFonts w:ascii="GHEA Grapalat" w:hAnsi="GHEA Grapalat"/>
          <w:i/>
          <w:sz w:val="22"/>
          <w:szCs w:val="22"/>
          <w:lang w:val="af-ZA"/>
        </w:rPr>
        <w:t xml:space="preserve"> </w:t>
      </w:r>
      <w:r w:rsidRPr="00105059">
        <w:rPr>
          <w:rFonts w:ascii="GHEA Grapalat" w:hAnsi="GHEA Grapalat" w:cs="Sylfaen"/>
          <w:sz w:val="22"/>
          <w:szCs w:val="22"/>
          <w:lang w:val="af-ZA"/>
        </w:rPr>
        <w:t>-</w:t>
      </w:r>
      <w:r w:rsidRPr="00105059">
        <w:rPr>
          <w:rFonts w:ascii="GHEA Grapalat" w:hAnsi="GHEA Grapalat" w:cs="Sylfaen"/>
          <w:sz w:val="22"/>
          <w:szCs w:val="22"/>
        </w:rPr>
        <w:t>Ի</w:t>
      </w:r>
      <w:r w:rsidRPr="00105059">
        <w:rPr>
          <w:rFonts w:ascii="GHEA Grapalat" w:hAnsi="GHEA Grapalat" w:cs="Sylfaen"/>
          <w:sz w:val="22"/>
          <w:szCs w:val="22"/>
          <w:lang w:val="af-ZA"/>
        </w:rPr>
        <w:t xml:space="preserve"> </w:t>
      </w:r>
      <w:r w:rsidRPr="00105059">
        <w:rPr>
          <w:rFonts w:ascii="GHEA Grapalat" w:hAnsi="GHEA Grapalat"/>
          <w:sz w:val="22"/>
          <w:szCs w:val="22"/>
          <w:lang w:val="af-ZA"/>
        </w:rPr>
        <w:t xml:space="preserve">ԿԱՐԻՔՆԵՐԻ ՀԱՄԱՐ   </w:t>
      </w:r>
      <w:r w:rsidRPr="00105059">
        <w:rPr>
          <w:rFonts w:ascii="GHEA Grapalat" w:hAnsi="GHEA Grapalat" w:cs="Sylfaen"/>
          <w:sz w:val="22"/>
          <w:szCs w:val="22"/>
          <w:lang w:val="ru-RU"/>
        </w:rPr>
        <w:t>ՍՆՆԴԱՄԹԵՐՔԻ</w:t>
      </w:r>
    </w:p>
    <w:p w:rsidR="00CB28D9" w:rsidRPr="00105059" w:rsidRDefault="00CB28D9" w:rsidP="00CB28D9">
      <w:pPr>
        <w:jc w:val="center"/>
        <w:rPr>
          <w:rFonts w:ascii="GHEA Grapalat" w:hAnsi="GHEA Grapalat"/>
          <w:i/>
          <w:sz w:val="22"/>
          <w:szCs w:val="22"/>
          <w:lang w:val="af-ZA"/>
        </w:rPr>
      </w:pPr>
      <w:r w:rsidRPr="00105059">
        <w:rPr>
          <w:rFonts w:ascii="GHEA Grapalat" w:hAnsi="GHEA Grapalat"/>
          <w:sz w:val="22"/>
          <w:szCs w:val="22"/>
          <w:lang w:val="af-ZA"/>
        </w:rPr>
        <w:t xml:space="preserve">ՁԵՌՔԲԵՐՄԱՆ ՆՊԱՏԱԿՈՎ ՀԱՅՏԱՐԱՐՎԱԾ ԳՆԱՆՇՄԱՆ ՀԱՐՑՄԱՆ </w:t>
      </w:r>
    </w:p>
    <w:p w:rsidR="00096865" w:rsidRPr="00105059" w:rsidRDefault="00096865" w:rsidP="00EF3662">
      <w:pPr>
        <w:pStyle w:val="aa"/>
        <w:ind w:right="-7"/>
        <w:jc w:val="center"/>
        <w:rPr>
          <w:rFonts w:ascii="GHEA Grapalat" w:hAnsi="GHEA Grapalat"/>
          <w:sz w:val="22"/>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062F2"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
    <w:p w:rsidR="00C062F2" w:rsidRDefault="00C062F2" w:rsidP="00EF3662">
      <w:pPr>
        <w:ind w:firstLine="567"/>
        <w:jc w:val="both"/>
        <w:rPr>
          <w:rFonts w:ascii="GHEA Grapalat" w:hAnsi="GHEA Grapalat" w:cs="Sylfaen"/>
          <w:i/>
          <w:sz w:val="22"/>
          <w:szCs w:val="22"/>
          <w:lang w:val="af-ZA"/>
        </w:rPr>
      </w:pPr>
    </w:p>
    <w:p w:rsidR="00C062F2" w:rsidRDefault="00C062F2" w:rsidP="00EF3662">
      <w:pPr>
        <w:ind w:firstLine="567"/>
        <w:jc w:val="both"/>
        <w:rPr>
          <w:rFonts w:ascii="GHEA Grapalat" w:hAnsi="GHEA Grapalat" w:cs="Sylfaen"/>
          <w:i/>
          <w:sz w:val="22"/>
          <w:szCs w:val="22"/>
          <w:lang w:val="af-ZA"/>
        </w:rPr>
      </w:pPr>
    </w:p>
    <w:p w:rsidR="00C062F2" w:rsidRDefault="00C062F2" w:rsidP="00EF3662">
      <w:pPr>
        <w:ind w:firstLine="567"/>
        <w:jc w:val="both"/>
        <w:rPr>
          <w:rFonts w:ascii="GHEA Grapalat" w:hAnsi="GHEA Grapalat" w:cs="Sylfaen"/>
          <w:i/>
          <w:sz w:val="22"/>
          <w:szCs w:val="22"/>
          <w:lang w:val="af-ZA"/>
        </w:rPr>
      </w:pPr>
    </w:p>
    <w:p w:rsidR="00C062F2" w:rsidRDefault="00C062F2" w:rsidP="00EF3662">
      <w:pPr>
        <w:ind w:firstLine="567"/>
        <w:jc w:val="both"/>
        <w:rPr>
          <w:rFonts w:ascii="GHEA Grapalat" w:hAnsi="GHEA Grapalat" w:cs="Sylfaen"/>
          <w:i/>
          <w:sz w:val="22"/>
          <w:szCs w:val="22"/>
          <w:lang w:val="af-ZA"/>
        </w:rPr>
      </w:pPr>
    </w:p>
    <w:p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105059" w:rsidRDefault="00160AE4" w:rsidP="00EF3662">
      <w:pPr>
        <w:ind w:firstLine="567"/>
        <w:jc w:val="center"/>
        <w:rPr>
          <w:rFonts w:ascii="GHEA Grapalat" w:hAnsi="GHEA Grapalat" w:cs="Sylfaen"/>
          <w:sz w:val="22"/>
          <w:szCs w:val="22"/>
          <w:lang w:val="af-ZA"/>
        </w:rPr>
      </w:pPr>
    </w:p>
    <w:p w:rsidR="00160AE4" w:rsidRPr="00105059" w:rsidRDefault="00160AE4" w:rsidP="00EF3662">
      <w:pPr>
        <w:ind w:firstLine="567"/>
        <w:jc w:val="center"/>
        <w:rPr>
          <w:rFonts w:ascii="GHEA Grapalat" w:hAnsi="GHEA Grapalat"/>
          <w:sz w:val="22"/>
          <w:szCs w:val="22"/>
          <w:lang w:val="af-ZA"/>
        </w:rPr>
      </w:pPr>
      <w:r w:rsidRPr="00105059">
        <w:rPr>
          <w:rFonts w:ascii="GHEA Grapalat" w:hAnsi="GHEA Grapalat" w:cs="Sylfaen"/>
          <w:sz w:val="22"/>
          <w:szCs w:val="22"/>
        </w:rPr>
        <w:t>ԲՈՎԱՆԴԱԿՈւԹՅՈւՆ</w:t>
      </w:r>
    </w:p>
    <w:p w:rsidR="00160AE4" w:rsidRPr="00105059" w:rsidRDefault="00160AE4" w:rsidP="00EF3662">
      <w:pPr>
        <w:ind w:firstLine="567"/>
        <w:jc w:val="center"/>
        <w:rPr>
          <w:rFonts w:ascii="GHEA Grapalat" w:hAnsi="GHEA Grapalat"/>
          <w:i/>
          <w:sz w:val="22"/>
          <w:szCs w:val="22"/>
          <w:lang w:val="af-ZA"/>
        </w:rPr>
      </w:pPr>
    </w:p>
    <w:p w:rsidR="00CB28D9" w:rsidRPr="00105059" w:rsidRDefault="00C253F8" w:rsidP="00CB28D9">
      <w:pPr>
        <w:ind w:firstLine="567"/>
        <w:jc w:val="center"/>
        <w:rPr>
          <w:rFonts w:ascii="GHEA Grapalat" w:hAnsi="GHEA Grapalat"/>
          <w:sz w:val="22"/>
          <w:szCs w:val="22"/>
          <w:lang w:val="af-ZA"/>
        </w:rPr>
      </w:pPr>
      <w:proofErr w:type="gramStart"/>
      <w:r w:rsidRPr="00105059">
        <w:rPr>
          <w:rFonts w:ascii="GHEA Grapalat" w:hAnsi="GHEA Grapalat"/>
          <w:sz w:val="22"/>
          <w:szCs w:val="22"/>
          <w:lang w:val="ru-RU"/>
        </w:rPr>
        <w:t>Վ</w:t>
      </w:r>
      <w:r w:rsidRPr="00105059">
        <w:rPr>
          <w:rFonts w:ascii="GHEA Grapalat" w:hAnsi="GHEA Grapalat"/>
          <w:sz w:val="22"/>
          <w:szCs w:val="22"/>
        </w:rPr>
        <w:t>ԱՆԱՇԵՆ</w:t>
      </w:r>
      <w:r w:rsidRPr="00105059">
        <w:rPr>
          <w:rFonts w:ascii="GHEA Grapalat" w:hAnsi="GHEA Grapalat"/>
          <w:sz w:val="22"/>
          <w:szCs w:val="22"/>
          <w:lang w:val="af-ZA"/>
        </w:rPr>
        <w:t xml:space="preserve">  </w:t>
      </w:r>
      <w:r w:rsidRPr="00105059">
        <w:rPr>
          <w:rFonts w:ascii="GHEA Grapalat" w:hAnsi="GHEA Grapalat"/>
          <w:sz w:val="22"/>
          <w:szCs w:val="22"/>
        </w:rPr>
        <w:t>ՀԱՄԱՅՆՔԻ</w:t>
      </w:r>
      <w:proofErr w:type="gramEnd"/>
      <w:r w:rsidRPr="00105059">
        <w:rPr>
          <w:rFonts w:ascii="GHEA Grapalat" w:hAnsi="GHEA Grapalat"/>
          <w:sz w:val="22"/>
          <w:szCs w:val="22"/>
          <w:lang w:val="af-ZA"/>
        </w:rPr>
        <w:t xml:space="preserve"> </w:t>
      </w:r>
      <w:r w:rsidR="00CB28D9" w:rsidRPr="00105059">
        <w:rPr>
          <w:rFonts w:ascii="GHEA Grapalat" w:hAnsi="GHEA Grapalat"/>
          <w:sz w:val="22"/>
          <w:szCs w:val="22"/>
          <w:lang w:val="af-ZA"/>
        </w:rPr>
        <w:t>ՄԱՆԿԱՊԱՐՏԵԶ</w:t>
      </w:r>
      <w:r w:rsidR="00CB28D9" w:rsidRPr="00105059">
        <w:rPr>
          <w:rFonts w:ascii="GHEA Grapalat" w:hAnsi="GHEA Grapalat"/>
          <w:sz w:val="22"/>
          <w:szCs w:val="22"/>
          <w:lang w:val="hy-AM"/>
        </w:rPr>
        <w:t xml:space="preserve">   </w:t>
      </w:r>
      <w:r w:rsidR="00CB28D9" w:rsidRPr="00105059">
        <w:rPr>
          <w:rFonts w:ascii="GHEA Grapalat" w:hAnsi="GHEA Grapalat" w:cs="Sylfaen"/>
          <w:sz w:val="22"/>
          <w:szCs w:val="22"/>
          <w:lang w:val="hy-AM"/>
        </w:rPr>
        <w:t>ՀՈԱԿ</w:t>
      </w:r>
      <w:r w:rsidR="00CB28D9" w:rsidRPr="00105059">
        <w:rPr>
          <w:rFonts w:ascii="GHEA Grapalat" w:hAnsi="GHEA Grapalat"/>
          <w:i/>
          <w:sz w:val="22"/>
          <w:szCs w:val="22"/>
          <w:lang w:val="af-ZA"/>
        </w:rPr>
        <w:t xml:space="preserve"> </w:t>
      </w:r>
      <w:r w:rsidR="00CB28D9" w:rsidRPr="00105059">
        <w:rPr>
          <w:rFonts w:ascii="GHEA Grapalat" w:hAnsi="GHEA Grapalat" w:cs="Sylfaen"/>
          <w:sz w:val="22"/>
          <w:szCs w:val="22"/>
          <w:lang w:val="af-ZA"/>
        </w:rPr>
        <w:t>-</w:t>
      </w:r>
      <w:r w:rsidR="00CB28D9" w:rsidRPr="00105059">
        <w:rPr>
          <w:rFonts w:ascii="GHEA Grapalat" w:hAnsi="GHEA Grapalat" w:cs="Sylfaen"/>
          <w:sz w:val="22"/>
          <w:szCs w:val="22"/>
        </w:rPr>
        <w:t>Ի</w:t>
      </w:r>
      <w:r w:rsidR="00CB28D9" w:rsidRPr="00105059">
        <w:rPr>
          <w:rFonts w:ascii="GHEA Grapalat" w:hAnsi="GHEA Grapalat" w:cs="Sylfaen"/>
          <w:sz w:val="22"/>
          <w:szCs w:val="22"/>
          <w:lang w:val="af-ZA"/>
        </w:rPr>
        <w:t xml:space="preserve"> </w:t>
      </w:r>
      <w:r w:rsidR="00CB28D9" w:rsidRPr="00105059">
        <w:rPr>
          <w:rFonts w:ascii="GHEA Grapalat" w:hAnsi="GHEA Grapalat"/>
          <w:sz w:val="22"/>
          <w:szCs w:val="22"/>
          <w:lang w:val="af-ZA"/>
        </w:rPr>
        <w:t xml:space="preserve">ԿԱՐԻՔՆԵՐԻ ՀԱՄԱՐ   </w:t>
      </w:r>
      <w:r w:rsidR="00CB28D9" w:rsidRPr="00105059">
        <w:rPr>
          <w:rFonts w:ascii="GHEA Grapalat" w:hAnsi="GHEA Grapalat" w:cs="Sylfaen"/>
          <w:sz w:val="22"/>
          <w:szCs w:val="22"/>
          <w:lang w:val="ru-RU"/>
        </w:rPr>
        <w:t>ՍՆՆԴԱՄԹԵՐՔԻ</w:t>
      </w:r>
      <w:r w:rsidR="00CB28D9" w:rsidRPr="00105059">
        <w:rPr>
          <w:rFonts w:ascii="GHEA Grapalat" w:hAnsi="GHEA Grapalat" w:cs="Sylfaen"/>
          <w:sz w:val="22"/>
          <w:szCs w:val="22"/>
          <w:lang w:val="af-ZA"/>
        </w:rPr>
        <w:t xml:space="preserve"> </w:t>
      </w:r>
    </w:p>
    <w:p w:rsidR="00CB28D9" w:rsidRPr="00105059" w:rsidRDefault="00CB28D9" w:rsidP="00CB28D9">
      <w:pPr>
        <w:jc w:val="center"/>
        <w:rPr>
          <w:rFonts w:ascii="GHEA Grapalat" w:hAnsi="GHEA Grapalat"/>
          <w:i/>
          <w:sz w:val="22"/>
          <w:szCs w:val="22"/>
          <w:lang w:val="af-ZA"/>
        </w:rPr>
      </w:pPr>
      <w:r w:rsidRPr="00105059">
        <w:rPr>
          <w:rFonts w:ascii="GHEA Grapalat" w:hAnsi="GHEA Grapalat"/>
          <w:sz w:val="22"/>
          <w:szCs w:val="22"/>
          <w:lang w:val="af-ZA"/>
        </w:rPr>
        <w:t xml:space="preserve">ՁԵՌՔԲԵՐՄԱՆ ՆՊԱՏԱԿՈՎ ՀԱՅՏԱՐԱՐՎԱԾ ԳՆԱՆՇՄԱՆ ՀԱՐՑՄԱՆ </w:t>
      </w:r>
    </w:p>
    <w:p w:rsidR="00C67E80" w:rsidRPr="00105059" w:rsidRDefault="00C67E80" w:rsidP="00EF3662">
      <w:pPr>
        <w:ind w:firstLine="567"/>
        <w:jc w:val="center"/>
        <w:rPr>
          <w:rFonts w:ascii="GHEA Grapalat" w:hAnsi="GHEA Grapalat" w:cs="Sylfaen"/>
          <w:sz w:val="22"/>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CB28D9">
        <w:rPr>
          <w:rFonts w:ascii="GHEA Grapalat" w:hAnsi="GHEA Grapalat" w:cs="Sylfaen"/>
          <w:b/>
          <w:sz w:val="20"/>
        </w:rPr>
        <w:t>ԳՆԱՆՇՄԱՆ</w:t>
      </w:r>
      <w:r w:rsidR="00CB28D9" w:rsidRPr="006C5D9F">
        <w:rPr>
          <w:rFonts w:ascii="GHEA Grapalat" w:hAnsi="GHEA Grapalat" w:cs="Sylfaen"/>
          <w:b/>
          <w:sz w:val="20"/>
          <w:lang w:val="af-ZA"/>
        </w:rPr>
        <w:t xml:space="preserve"> </w:t>
      </w:r>
      <w:proofErr w:type="gramStart"/>
      <w:r w:rsidR="00CB28D9">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C062F2" w:rsidRDefault="00096865" w:rsidP="00EF3662">
      <w:pPr>
        <w:jc w:val="both"/>
        <w:rPr>
          <w:rFonts w:ascii="GHEA Grapalat" w:hAnsi="GHEA Grapalat"/>
          <w:sz w:val="20"/>
          <w:lang w:val="af-ZA"/>
        </w:rPr>
      </w:pPr>
      <w:r w:rsidRPr="00A71D81">
        <w:rPr>
          <w:rFonts w:ascii="GHEA Grapalat" w:hAnsi="GHEA Grapalat"/>
          <w:sz w:val="20"/>
          <w:lang w:val="af-ZA"/>
        </w:rPr>
        <w:t xml:space="preserve">         </w:t>
      </w:r>
    </w:p>
    <w:p w:rsidR="00096865" w:rsidRPr="00105059" w:rsidRDefault="00096865" w:rsidP="00105059">
      <w:pPr>
        <w:pStyle w:val="a3"/>
        <w:spacing w:line="240" w:lineRule="auto"/>
        <w:rPr>
          <w:rFonts w:ascii="Sylfaen" w:hAnsi="Sylfaen"/>
          <w:i w:val="0"/>
          <w:sz w:val="24"/>
          <w:szCs w:val="24"/>
          <w:lang w:val="af-ZA"/>
        </w:rPr>
      </w:pPr>
      <w:r w:rsidRPr="00A71D81">
        <w:rPr>
          <w:rFonts w:ascii="GHEA Grapalat" w:hAnsi="GHEA Grapalat" w:cs="Sylfaen"/>
        </w:rPr>
        <w:t>Սույն</w:t>
      </w:r>
      <w:r w:rsidRPr="00A71D81">
        <w:rPr>
          <w:rFonts w:ascii="GHEA Grapalat" w:hAnsi="GHEA Grapalat" w:cs="Times Armenian"/>
          <w:lang w:val="af-ZA"/>
        </w:rPr>
        <w:t xml:space="preserve"> </w:t>
      </w:r>
      <w:r w:rsidRPr="00A71D81">
        <w:rPr>
          <w:rFonts w:ascii="GHEA Grapalat" w:hAnsi="GHEA Grapalat" w:cs="Sylfaen"/>
        </w:rPr>
        <w:t>հրավերը</w:t>
      </w:r>
      <w:r w:rsidRPr="00A71D81">
        <w:rPr>
          <w:rFonts w:ascii="GHEA Grapalat" w:hAnsi="GHEA Grapalat" w:cs="Times Armenian"/>
          <w:lang w:val="af-ZA"/>
        </w:rPr>
        <w:t xml:space="preserve"> </w:t>
      </w:r>
      <w:r w:rsidRPr="00A71D81">
        <w:rPr>
          <w:rFonts w:ascii="GHEA Grapalat" w:hAnsi="GHEA Grapalat" w:cs="Sylfaen"/>
        </w:rPr>
        <w:t>տրամադրվում</w:t>
      </w:r>
      <w:r w:rsidRPr="00A71D81">
        <w:rPr>
          <w:rFonts w:ascii="GHEA Grapalat" w:hAnsi="GHEA Grapalat" w:cs="Times Armenian"/>
          <w:lang w:val="af-ZA"/>
        </w:rPr>
        <w:t xml:space="preserve"> </w:t>
      </w:r>
      <w:r w:rsidRPr="00A71D81">
        <w:rPr>
          <w:rFonts w:ascii="GHEA Grapalat" w:hAnsi="GHEA Grapalat" w:cs="Sylfaen"/>
        </w:rPr>
        <w:t>է</w:t>
      </w:r>
      <w:r w:rsidRPr="00A71D81">
        <w:rPr>
          <w:rFonts w:ascii="GHEA Grapalat" w:hAnsi="GHEA Grapalat" w:cs="Times Armenian"/>
          <w:lang w:val="af-ZA"/>
        </w:rPr>
        <w:t xml:space="preserve"> </w:t>
      </w:r>
      <w:r w:rsidRPr="00A71D81">
        <w:rPr>
          <w:rFonts w:ascii="GHEA Grapalat" w:hAnsi="GHEA Grapalat" w:cs="Sylfaen"/>
        </w:rPr>
        <w:t>ի</w:t>
      </w:r>
      <w:r w:rsidRPr="00A71D81">
        <w:rPr>
          <w:rFonts w:ascii="GHEA Grapalat" w:hAnsi="GHEA Grapalat" w:cs="Times Armenian"/>
          <w:lang w:val="af-ZA"/>
        </w:rPr>
        <w:t xml:space="preserve"> </w:t>
      </w:r>
      <w:r w:rsidRPr="00A71D81">
        <w:rPr>
          <w:rFonts w:ascii="GHEA Grapalat" w:hAnsi="GHEA Grapalat" w:cs="Sylfaen"/>
        </w:rPr>
        <w:t>լրումն</w:t>
      </w:r>
      <w:r w:rsidRPr="00A71D81">
        <w:rPr>
          <w:rFonts w:ascii="GHEA Grapalat" w:hAnsi="GHEA Grapalat"/>
          <w:lang w:val="af-ZA"/>
        </w:rPr>
        <w:t xml:space="preserve"> </w:t>
      </w:r>
      <w:r w:rsidR="00105059">
        <w:rPr>
          <w:rFonts w:ascii="Arial Unicode" w:hAnsi="Arial Unicode"/>
          <w:i w:val="0"/>
          <w:sz w:val="24"/>
          <w:szCs w:val="24"/>
          <w:lang w:val="ru-RU"/>
        </w:rPr>
        <w:t>ՎՀՄ</w:t>
      </w:r>
      <w:r w:rsidR="00105059" w:rsidRPr="00105059">
        <w:rPr>
          <w:rFonts w:ascii="Arial Unicode" w:hAnsi="Arial Unicode"/>
          <w:i w:val="0"/>
          <w:sz w:val="24"/>
          <w:szCs w:val="24"/>
          <w:lang w:val="af-ZA"/>
        </w:rPr>
        <w:t>-</w:t>
      </w:r>
      <w:r w:rsidR="00105059">
        <w:rPr>
          <w:rFonts w:ascii="Arial Unicode" w:hAnsi="Arial Unicode"/>
          <w:i w:val="0"/>
          <w:sz w:val="24"/>
          <w:szCs w:val="24"/>
          <w:lang w:val="ru-RU"/>
        </w:rPr>
        <w:t>ԳՀԱՊՁԲ</w:t>
      </w:r>
      <w:r w:rsidR="00105059" w:rsidRPr="00105059">
        <w:rPr>
          <w:rFonts w:ascii="Arial Unicode" w:hAnsi="Arial Unicode"/>
          <w:i w:val="0"/>
          <w:sz w:val="24"/>
          <w:szCs w:val="24"/>
          <w:lang w:val="af-ZA"/>
        </w:rPr>
        <w:t xml:space="preserve">-22/02 </w:t>
      </w:r>
      <w:r w:rsidRPr="00A71D81">
        <w:rPr>
          <w:rFonts w:ascii="GHEA Grapalat" w:hAnsi="GHEA Grapalat" w:cs="Sylfaen"/>
        </w:rPr>
        <w:t>ծածկա</w:t>
      </w:r>
      <w:r w:rsidRPr="00A71D81">
        <w:rPr>
          <w:rFonts w:ascii="GHEA Grapalat" w:hAnsi="GHEA Grapalat" w:cs="Times Armenian"/>
        </w:rPr>
        <w:t>գ</w:t>
      </w:r>
      <w:r w:rsidRPr="00A71D81">
        <w:rPr>
          <w:rFonts w:ascii="GHEA Grapalat" w:hAnsi="GHEA Grapalat" w:cs="Sylfaen"/>
        </w:rPr>
        <w:t>րով</w:t>
      </w:r>
      <w:r w:rsidRPr="00A71D81">
        <w:rPr>
          <w:rFonts w:ascii="GHEA Grapalat" w:hAnsi="GHEA Grapalat"/>
          <w:lang w:val="af-ZA"/>
        </w:rPr>
        <w:t xml:space="preserve"> </w:t>
      </w:r>
      <w:r w:rsidRPr="00A71D81">
        <w:rPr>
          <w:rFonts w:ascii="GHEA Grapalat" w:hAnsi="GHEA Grapalat" w:cs="Sylfaen"/>
        </w:rPr>
        <w:t>անցկացվող</w:t>
      </w:r>
      <w:r w:rsidRPr="00A71D81">
        <w:rPr>
          <w:rFonts w:ascii="GHEA Grapalat" w:hAnsi="GHEA Grapalat" w:cs="Times Armenian"/>
          <w:lang w:val="af-ZA"/>
        </w:rPr>
        <w:t xml:space="preserve"> </w:t>
      </w:r>
      <w:r w:rsidR="0063370F">
        <w:rPr>
          <w:rFonts w:ascii="GHEA Grapalat" w:hAnsi="GHEA Grapalat" w:cs="Sylfaen"/>
        </w:rPr>
        <w:t>գնանշման</w:t>
      </w:r>
      <w:r w:rsidR="0063370F" w:rsidRPr="0063370F">
        <w:rPr>
          <w:rFonts w:ascii="GHEA Grapalat" w:hAnsi="GHEA Grapalat" w:cs="Sylfaen"/>
          <w:lang w:val="af-ZA"/>
        </w:rPr>
        <w:t xml:space="preserve"> </w:t>
      </w:r>
      <w:proofErr w:type="gramStart"/>
      <w:r w:rsidR="0063370F">
        <w:rPr>
          <w:rFonts w:ascii="GHEA Grapalat" w:hAnsi="GHEA Grapalat" w:cs="Sylfaen"/>
        </w:rPr>
        <w:t>հարցման</w:t>
      </w:r>
      <w:r w:rsidR="0063370F" w:rsidRPr="0063370F">
        <w:rPr>
          <w:rFonts w:ascii="GHEA Grapalat" w:hAnsi="GHEA Grapalat" w:cs="Sylfaen"/>
          <w:lang w:val="af-ZA"/>
        </w:rPr>
        <w:t xml:space="preserve"> </w:t>
      </w:r>
      <w:r w:rsidRPr="00A71D81">
        <w:rPr>
          <w:rFonts w:ascii="GHEA Grapalat" w:hAnsi="GHEA Grapalat" w:cs="Times Armenian"/>
          <w:lang w:val="af-ZA"/>
        </w:rPr>
        <w:t xml:space="preserve"> </w:t>
      </w:r>
      <w:r w:rsidR="00955E87" w:rsidRPr="00A71D81">
        <w:rPr>
          <w:rFonts w:ascii="GHEA Grapalat" w:hAnsi="GHEA Grapalat" w:cs="Times Armenian"/>
        </w:rPr>
        <w:t>մրցույթ</w:t>
      </w:r>
      <w:r w:rsidRPr="00A71D81">
        <w:rPr>
          <w:rFonts w:ascii="GHEA Grapalat" w:hAnsi="GHEA Grapalat" w:cs="Sylfaen"/>
        </w:rPr>
        <w:t>ի</w:t>
      </w:r>
      <w:proofErr w:type="gramEnd"/>
      <w:r w:rsidRPr="00A71D81">
        <w:rPr>
          <w:rFonts w:ascii="GHEA Grapalat" w:hAnsi="GHEA Grapalat" w:cs="Times Armenian"/>
          <w:lang w:val="af-ZA"/>
        </w:rPr>
        <w:t xml:space="preserve"> (</w:t>
      </w:r>
      <w:r w:rsidRPr="00A71D81">
        <w:rPr>
          <w:rFonts w:ascii="GHEA Grapalat" w:hAnsi="GHEA Grapalat" w:cs="Sylfaen"/>
        </w:rPr>
        <w:t>այսուհետև</w:t>
      </w:r>
      <w:r w:rsidRPr="00A71D81">
        <w:rPr>
          <w:rFonts w:ascii="GHEA Grapalat" w:hAnsi="GHEA Grapalat" w:cs="Times Armenian"/>
          <w:lang w:val="af-ZA"/>
        </w:rPr>
        <w:t xml:space="preserve">` </w:t>
      </w:r>
      <w:r w:rsidRPr="00A71D81">
        <w:rPr>
          <w:rFonts w:ascii="GHEA Grapalat" w:hAnsi="GHEA Grapalat" w:cs="Sylfaen"/>
        </w:rPr>
        <w:t>ընթացակար</w:t>
      </w:r>
      <w:r w:rsidRPr="00A71D81">
        <w:rPr>
          <w:rFonts w:ascii="GHEA Grapalat" w:hAnsi="GHEA Grapalat" w:cs="Times Armenian"/>
        </w:rPr>
        <w:t>գ</w:t>
      </w:r>
      <w:r w:rsidRPr="00A71D81">
        <w:rPr>
          <w:rFonts w:ascii="GHEA Grapalat" w:hAnsi="GHEA Grapalat" w:cs="Times Armenian"/>
          <w:lang w:val="af-ZA"/>
        </w:rPr>
        <w:t xml:space="preserve">) </w:t>
      </w:r>
      <w:r w:rsidRPr="00A71D81">
        <w:rPr>
          <w:rFonts w:ascii="GHEA Grapalat" w:hAnsi="GHEA Grapalat" w:cs="Sylfaen"/>
        </w:rPr>
        <w:t>հայտարարության</w:t>
      </w:r>
      <w:r w:rsidR="004D5671" w:rsidRPr="00A71D81">
        <w:rPr>
          <w:rFonts w:ascii="GHEA Grapalat" w:hAnsi="GHEA Grapalat" w:cs="Times Armenian"/>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105059">
        <w:rPr>
          <w:rFonts w:ascii="GHEA Grapalat" w:hAnsi="GHEA Grapalat" w:cs="Sylfaen"/>
          <w:sz w:val="20"/>
          <w:szCs w:val="20"/>
        </w:rPr>
        <w:t>ունի</w:t>
      </w:r>
      <w:r w:rsidRPr="00105059">
        <w:rPr>
          <w:rFonts w:ascii="GHEA Grapalat" w:hAnsi="GHEA Grapalat" w:cs="Times Armenian"/>
          <w:sz w:val="20"/>
          <w:szCs w:val="20"/>
          <w:lang w:val="af-ZA"/>
        </w:rPr>
        <w:t xml:space="preserve"> </w:t>
      </w:r>
      <w:r w:rsidR="00A00E74" w:rsidRPr="00105059">
        <w:rPr>
          <w:rFonts w:ascii="GHEA Grapalat" w:hAnsi="GHEA Grapalat"/>
          <w:sz w:val="20"/>
          <w:szCs w:val="20"/>
          <w:lang w:val="af-ZA"/>
        </w:rPr>
        <w:t>«</w:t>
      </w:r>
      <w:r w:rsidR="00C253F8" w:rsidRPr="00105059">
        <w:rPr>
          <w:rFonts w:ascii="GHEA Grapalat" w:hAnsi="GHEA Grapalat"/>
          <w:sz w:val="20"/>
          <w:szCs w:val="20"/>
          <w:lang w:val="ru-RU"/>
        </w:rPr>
        <w:t>Վ</w:t>
      </w:r>
      <w:r w:rsidR="00C253F8" w:rsidRPr="00105059">
        <w:rPr>
          <w:rFonts w:ascii="GHEA Grapalat" w:hAnsi="GHEA Grapalat"/>
          <w:sz w:val="20"/>
          <w:szCs w:val="20"/>
        </w:rPr>
        <w:t>անաշեն</w:t>
      </w:r>
      <w:r w:rsidR="00C253F8" w:rsidRPr="00105059">
        <w:rPr>
          <w:rFonts w:ascii="GHEA Grapalat" w:hAnsi="GHEA Grapalat"/>
          <w:sz w:val="20"/>
          <w:szCs w:val="20"/>
          <w:lang w:val="af-ZA"/>
        </w:rPr>
        <w:t xml:space="preserve"> </w:t>
      </w:r>
      <w:r w:rsidR="00C253F8" w:rsidRPr="00105059">
        <w:rPr>
          <w:rFonts w:ascii="GHEA Grapalat" w:hAnsi="GHEA Grapalat"/>
          <w:sz w:val="20"/>
          <w:szCs w:val="20"/>
        </w:rPr>
        <w:t>համայնքի</w:t>
      </w:r>
      <w:r w:rsidR="00C253F8" w:rsidRPr="00105059">
        <w:rPr>
          <w:rFonts w:ascii="GHEA Grapalat" w:hAnsi="GHEA Grapalat"/>
          <w:sz w:val="20"/>
          <w:szCs w:val="20"/>
          <w:lang w:val="af-ZA"/>
        </w:rPr>
        <w:t xml:space="preserve"> </w:t>
      </w:r>
      <w:r w:rsidR="00CB28D9" w:rsidRPr="00105059">
        <w:rPr>
          <w:rFonts w:ascii="GHEA Grapalat" w:hAnsi="GHEA Grapalat"/>
          <w:sz w:val="20"/>
          <w:szCs w:val="20"/>
          <w:lang w:val="hy-AM"/>
        </w:rPr>
        <w:t xml:space="preserve"> մանկապարտեզ</w:t>
      </w:r>
      <w:r w:rsidR="00C253F8" w:rsidRPr="00105059">
        <w:rPr>
          <w:rFonts w:ascii="GHEA Grapalat" w:hAnsi="GHEA Grapalat"/>
          <w:sz w:val="20"/>
          <w:szCs w:val="20"/>
          <w:lang w:val="af-ZA"/>
        </w:rPr>
        <w:t xml:space="preserve">» ՀՈԱԿ- </w:t>
      </w:r>
      <w:r w:rsidR="00A00E74" w:rsidRPr="00105059">
        <w:rPr>
          <w:rFonts w:ascii="GHEA Grapalat" w:hAnsi="GHEA Grapalat"/>
          <w:sz w:val="20"/>
          <w:szCs w:val="20"/>
        </w:rPr>
        <w:t>ի</w:t>
      </w:r>
      <w:r w:rsidR="00A00E74" w:rsidRPr="00105059">
        <w:rPr>
          <w:rFonts w:ascii="GHEA Grapalat" w:hAnsi="GHEA Grapalat"/>
          <w:sz w:val="20"/>
          <w:szCs w:val="20"/>
          <w:lang w:val="af-ZA"/>
        </w:rPr>
        <w:t xml:space="preserve"> </w:t>
      </w:r>
      <w:r w:rsidR="00A00E74" w:rsidRPr="00105059">
        <w:rPr>
          <w:rFonts w:ascii="GHEA Grapalat" w:hAnsi="GHEA Grapalat" w:cs="Times Armenian"/>
          <w:sz w:val="20"/>
          <w:szCs w:val="20"/>
          <w:lang w:val="af-ZA"/>
        </w:rPr>
        <w:t>(</w:t>
      </w:r>
      <w:r w:rsidR="00A00E74" w:rsidRPr="00105059">
        <w:rPr>
          <w:rFonts w:ascii="GHEA Grapalat" w:hAnsi="GHEA Grapalat" w:cs="Sylfaen"/>
          <w:sz w:val="20"/>
          <w:szCs w:val="20"/>
        </w:rPr>
        <w:t>այսուհետ</w:t>
      </w:r>
      <w:r w:rsidR="00A00E74" w:rsidRPr="00105059">
        <w:rPr>
          <w:rFonts w:ascii="GHEA Grapalat" w:hAnsi="GHEA Grapalat" w:cs="Times Armenian"/>
          <w:sz w:val="20"/>
          <w:szCs w:val="20"/>
          <w:lang w:val="af-ZA"/>
        </w:rPr>
        <w:t xml:space="preserve">` </w:t>
      </w:r>
      <w:r w:rsidR="00A00E74" w:rsidRPr="00105059">
        <w:rPr>
          <w:rFonts w:ascii="GHEA Grapalat" w:hAnsi="GHEA Grapalat" w:cs="Sylfaen"/>
          <w:sz w:val="20"/>
          <w:szCs w:val="20"/>
        </w:rPr>
        <w:t>պատվիրատու</w:t>
      </w:r>
      <w:r w:rsidR="00A00E74" w:rsidRPr="00105059">
        <w:rPr>
          <w:rFonts w:ascii="GHEA Grapalat" w:hAnsi="GHEA Grapalat" w:cs="Times Armenian"/>
          <w:sz w:val="20"/>
          <w:szCs w:val="20"/>
          <w:lang w:val="af-ZA"/>
        </w:rPr>
        <w:t>)</w:t>
      </w:r>
      <w:r w:rsidRPr="00105059">
        <w:rPr>
          <w:rFonts w:ascii="GHEA Grapalat" w:hAnsi="GHEA Grapalat" w:cs="Times Armenian"/>
          <w:sz w:val="20"/>
          <w:szCs w:val="20"/>
          <w:lang w:val="af-ZA"/>
        </w:rPr>
        <w:t xml:space="preserve"> </w:t>
      </w:r>
      <w:r w:rsidRPr="00105059">
        <w:rPr>
          <w:rFonts w:ascii="GHEA Grapalat" w:hAnsi="GHEA Grapalat" w:cs="Sylfaen"/>
          <w:sz w:val="20"/>
          <w:szCs w:val="20"/>
        </w:rPr>
        <w:t>կողմից</w:t>
      </w:r>
      <w:r w:rsidRPr="00105059">
        <w:rPr>
          <w:rFonts w:ascii="GHEA Grapalat" w:hAnsi="GHEA Grapalat" w:cs="Times Armenian"/>
          <w:sz w:val="20"/>
          <w:szCs w:val="20"/>
          <w:lang w:val="af-ZA"/>
        </w:rPr>
        <w:t xml:space="preserve"> </w:t>
      </w:r>
      <w:r w:rsidRPr="00105059">
        <w:rPr>
          <w:rFonts w:ascii="GHEA Grapalat" w:hAnsi="GHEA Grapalat" w:cs="Sylfaen"/>
          <w:sz w:val="20"/>
          <w:szCs w:val="20"/>
        </w:rPr>
        <w:t>հայտարարված</w:t>
      </w:r>
      <w:r w:rsidRPr="00105059">
        <w:rPr>
          <w:rFonts w:ascii="GHEA Grapalat" w:hAnsi="GHEA Grapalat" w:cs="Times Armenian"/>
          <w:sz w:val="20"/>
          <w:szCs w:val="20"/>
          <w:lang w:val="af-ZA"/>
        </w:rPr>
        <w:t xml:space="preserve"> </w:t>
      </w:r>
      <w:r w:rsidRPr="00105059">
        <w:rPr>
          <w:rFonts w:ascii="GHEA Grapalat" w:hAnsi="GHEA Grapalat" w:cs="Sylfaen"/>
          <w:sz w:val="20"/>
          <w:szCs w:val="20"/>
        </w:rPr>
        <w:t>ընթացակար</w:t>
      </w:r>
      <w:r w:rsidRPr="00105059">
        <w:rPr>
          <w:rFonts w:ascii="GHEA Grapalat" w:hAnsi="GHEA Grapalat" w:cs="Times Armenian"/>
          <w:sz w:val="20"/>
          <w:szCs w:val="20"/>
        </w:rPr>
        <w:t>գ</w:t>
      </w:r>
      <w:r w:rsidRPr="00105059">
        <w:rPr>
          <w:rFonts w:ascii="GHEA Grapalat" w:hAnsi="GHEA Grapalat" w:cs="Sylfaen"/>
          <w:sz w:val="20"/>
          <w:szCs w:val="20"/>
        </w:rPr>
        <w:t>ին</w:t>
      </w:r>
      <w:r w:rsidR="000604CF" w:rsidRPr="00105059">
        <w:rPr>
          <w:rFonts w:ascii="GHEA Grapalat" w:hAnsi="GHEA Grapalat" w:cs="Sylfaen"/>
          <w:sz w:val="20"/>
          <w:szCs w:val="20"/>
          <w:lang w:val="af-ZA"/>
        </w:rPr>
        <w:t xml:space="preserve"> </w:t>
      </w:r>
      <w:r w:rsidRPr="00105059">
        <w:rPr>
          <w:rFonts w:ascii="GHEA Grapalat" w:hAnsi="GHEA Grapalat" w:cs="Sylfaen"/>
          <w:sz w:val="20"/>
          <w:szCs w:val="20"/>
        </w:rPr>
        <w:t>մասնակցելու</w:t>
      </w:r>
      <w:r w:rsidRPr="00105059">
        <w:rPr>
          <w:rFonts w:ascii="GHEA Grapalat" w:hAnsi="GHEA Grapalat" w:cs="Times Armenian"/>
          <w:sz w:val="20"/>
          <w:szCs w:val="20"/>
          <w:lang w:val="af-ZA"/>
        </w:rPr>
        <w:t xml:space="preserve"> </w:t>
      </w:r>
      <w:r w:rsidRPr="00105059">
        <w:rPr>
          <w:rFonts w:ascii="GHEA Grapalat" w:hAnsi="GHEA Grapalat" w:cs="Sylfaen"/>
          <w:sz w:val="20"/>
          <w:szCs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CB28D9"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p>
    <w:p w:rsidR="003E1421" w:rsidRPr="00A71D81" w:rsidRDefault="00B2681D" w:rsidP="00EF3662">
      <w:pPr>
        <w:pStyle w:val="23"/>
        <w:spacing w:line="240" w:lineRule="auto"/>
        <w:ind w:firstLine="567"/>
        <w:rPr>
          <w:rFonts w:ascii="GHEA Grapalat" w:hAnsi="GHEA Grapalat"/>
        </w:rPr>
      </w:pPr>
      <w:r w:rsidRPr="00A71D81">
        <w:rPr>
          <w:rFonts w:ascii="GHEA Grapalat" w:hAnsi="GHEA Grapalat"/>
          <w:sz w:val="24"/>
          <w:szCs w:val="24"/>
        </w:rPr>
        <w:t>«</w:t>
      </w:r>
      <w:r w:rsidR="003E1421" w:rsidRPr="00A71D81">
        <w:rPr>
          <w:rFonts w:ascii="GHEA Grapalat" w:hAnsi="GHEA Grapalat"/>
          <w:vertAlign w:val="subscript"/>
        </w:rPr>
        <w:t xml:space="preserve"> </w:t>
      </w:r>
      <w:hyperlink r:id="rId9" w:history="1">
        <w:r w:rsidR="00CB28D9" w:rsidRPr="001D0CA2">
          <w:rPr>
            <w:rStyle w:val="a9"/>
            <w:rFonts w:ascii="GHEA Grapalat" w:hAnsi="GHEA Grapalat"/>
            <w:sz w:val="16"/>
            <w:szCs w:val="16"/>
          </w:rPr>
          <w:t>vedu.qaxaqapetaran.2017@mail.ru</w:t>
        </w:r>
      </w:hyperlink>
      <w:r w:rsidRPr="00A71D81">
        <w:rPr>
          <w:rFonts w:ascii="GHEA Grapalat" w:hAnsi="GHEA Grapalat"/>
          <w:sz w:val="24"/>
          <w:szCs w:val="24"/>
        </w:rPr>
        <w:t>»</w:t>
      </w:r>
    </w:p>
    <w:p w:rsidR="00C062F2" w:rsidRDefault="00F5653D" w:rsidP="00EF3662">
      <w:pPr>
        <w:jc w:val="center"/>
        <w:rPr>
          <w:rFonts w:ascii="GHEA Grapalat" w:hAnsi="GHEA Grapalat"/>
          <w:sz w:val="16"/>
          <w:szCs w:val="16"/>
          <w:lang w:val="af-ZA"/>
        </w:rPr>
      </w:pPr>
      <w:r w:rsidRPr="00A71D81">
        <w:rPr>
          <w:rFonts w:ascii="GHEA Grapalat" w:hAnsi="GHEA Grapalat"/>
          <w:sz w:val="16"/>
          <w:szCs w:val="16"/>
          <w:lang w:val="af-ZA"/>
        </w:rPr>
        <w:br w:type="page"/>
      </w:r>
    </w:p>
    <w:p w:rsidR="00C062F2" w:rsidRDefault="00C062F2" w:rsidP="00EF3662">
      <w:pPr>
        <w:jc w:val="center"/>
        <w:rPr>
          <w:rFonts w:ascii="GHEA Grapalat" w:hAnsi="GHEA Grapalat"/>
          <w:sz w:val="16"/>
          <w:szCs w:val="16"/>
          <w:lang w:val="af-ZA"/>
        </w:rPr>
      </w:pPr>
    </w:p>
    <w:p w:rsidR="00C062F2" w:rsidRDefault="00C062F2" w:rsidP="00EF3662">
      <w:pPr>
        <w:jc w:val="center"/>
        <w:rPr>
          <w:rFonts w:ascii="GHEA Grapalat" w:hAnsi="GHEA Grapalat"/>
          <w:sz w:val="16"/>
          <w:szCs w:val="16"/>
          <w:lang w:val="af-ZA"/>
        </w:rPr>
      </w:pPr>
    </w:p>
    <w:p w:rsidR="00096865" w:rsidRPr="00A71D81" w:rsidRDefault="00096865" w:rsidP="00EF3662">
      <w:pPr>
        <w:jc w:val="center"/>
        <w:rPr>
          <w:rFonts w:ascii="GHEA Grapalat" w:hAnsi="GHEA Grapalat"/>
          <w:szCs w:val="22"/>
          <w:lang w:val="af-ZA"/>
        </w:rPr>
      </w:pPr>
      <w:proofErr w:type="gramStart"/>
      <w:r w:rsidRPr="00A71D81">
        <w:rPr>
          <w:rFonts w:ascii="GHEA Grapalat" w:hAnsi="GHEA Grapalat" w:cs="Sylfaen"/>
          <w:szCs w:val="22"/>
        </w:rPr>
        <w:t>ՄԱՍ</w:t>
      </w:r>
      <w:r w:rsidRPr="00A71D81">
        <w:rPr>
          <w:rFonts w:ascii="GHEA Grapalat" w:hAnsi="GHEA Grapalat" w:cs="Times Armenian"/>
          <w:szCs w:val="22"/>
          <w:lang w:val="af-ZA"/>
        </w:rPr>
        <w:t xml:space="preserve">  I</w:t>
      </w:r>
      <w:proofErr w:type="gramEnd"/>
    </w:p>
    <w:p w:rsidR="00096865" w:rsidRPr="00A71D81" w:rsidRDefault="00096865" w:rsidP="00EF3662">
      <w:pPr>
        <w:pStyle w:val="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105059" w:rsidRDefault="002B32D6" w:rsidP="00EF3662">
      <w:pPr>
        <w:ind w:left="360"/>
        <w:jc w:val="center"/>
        <w:rPr>
          <w:rFonts w:ascii="GHEA Grapalat" w:hAnsi="GHEA Grapalat" w:cs="Sylfaen"/>
          <w:b/>
          <w:sz w:val="20"/>
        </w:rPr>
      </w:pPr>
    </w:p>
    <w:p w:rsidR="00096865" w:rsidRPr="00105059" w:rsidRDefault="00845AA5" w:rsidP="00EF3662">
      <w:pPr>
        <w:pStyle w:val="3"/>
        <w:spacing w:line="240" w:lineRule="auto"/>
        <w:ind w:firstLine="567"/>
        <w:jc w:val="both"/>
        <w:rPr>
          <w:rFonts w:ascii="GHEA Grapalat" w:hAnsi="GHEA Grapalat"/>
          <w:i w:val="0"/>
          <w:lang w:val="af-ZA"/>
        </w:rPr>
      </w:pPr>
      <w:r w:rsidRPr="00105059">
        <w:rPr>
          <w:rFonts w:ascii="GHEA Grapalat" w:hAnsi="GHEA Grapalat" w:cs="Sylfaen"/>
          <w:i w:val="0"/>
        </w:rPr>
        <w:t xml:space="preserve">1.1 </w:t>
      </w:r>
      <w:r w:rsidR="00096865" w:rsidRPr="00105059">
        <w:rPr>
          <w:rFonts w:ascii="GHEA Grapalat" w:hAnsi="GHEA Grapalat" w:cs="Sylfaen"/>
          <w:i w:val="0"/>
        </w:rPr>
        <w:t>Գնման</w:t>
      </w:r>
      <w:r w:rsidR="00096865" w:rsidRPr="00105059">
        <w:rPr>
          <w:rFonts w:ascii="GHEA Grapalat" w:hAnsi="GHEA Grapalat" w:cs="Sylfaen"/>
          <w:i w:val="0"/>
          <w:lang w:val="af-ZA"/>
        </w:rPr>
        <w:t xml:space="preserve"> </w:t>
      </w:r>
      <w:r w:rsidR="00096865" w:rsidRPr="00105059">
        <w:rPr>
          <w:rFonts w:ascii="GHEA Grapalat" w:hAnsi="GHEA Grapalat" w:cs="Sylfaen"/>
          <w:i w:val="0"/>
        </w:rPr>
        <w:t>առարկա</w:t>
      </w:r>
      <w:r w:rsidR="00096865" w:rsidRPr="00105059">
        <w:rPr>
          <w:rFonts w:ascii="GHEA Grapalat" w:hAnsi="GHEA Grapalat" w:cs="Sylfaen"/>
          <w:i w:val="0"/>
          <w:lang w:val="af-ZA"/>
        </w:rPr>
        <w:t xml:space="preserve"> </w:t>
      </w:r>
      <w:r w:rsidR="00096865" w:rsidRPr="00105059">
        <w:rPr>
          <w:rFonts w:ascii="GHEA Grapalat" w:hAnsi="GHEA Grapalat" w:cs="Sylfaen"/>
          <w:i w:val="0"/>
        </w:rPr>
        <w:t>է</w:t>
      </w:r>
      <w:r w:rsidR="00096865" w:rsidRPr="00105059">
        <w:rPr>
          <w:rFonts w:ascii="GHEA Grapalat" w:hAnsi="GHEA Grapalat" w:cs="Sylfaen"/>
          <w:i w:val="0"/>
          <w:lang w:val="af-ZA"/>
        </w:rPr>
        <w:t xml:space="preserve"> </w:t>
      </w:r>
      <w:proofErr w:type="gramStart"/>
      <w:r w:rsidR="00096865" w:rsidRPr="00105059">
        <w:rPr>
          <w:rFonts w:ascii="GHEA Grapalat" w:hAnsi="GHEA Grapalat" w:cs="Sylfaen"/>
          <w:i w:val="0"/>
        </w:rPr>
        <w:t>հանդիսանում</w:t>
      </w:r>
      <w:r w:rsidR="00096865" w:rsidRPr="00105059">
        <w:rPr>
          <w:rFonts w:ascii="GHEA Grapalat" w:hAnsi="GHEA Grapalat" w:cs="Sylfaen"/>
          <w:i w:val="0"/>
          <w:lang w:val="af-ZA"/>
        </w:rPr>
        <w:t xml:space="preserve">  </w:t>
      </w:r>
      <w:r w:rsidR="00A76C15" w:rsidRPr="00105059">
        <w:rPr>
          <w:rFonts w:ascii="GHEA Grapalat" w:hAnsi="GHEA Grapalat" w:cs="Sylfaen"/>
          <w:i w:val="0"/>
          <w:lang w:val="af-ZA"/>
        </w:rPr>
        <w:t>«</w:t>
      </w:r>
      <w:proofErr w:type="gramEnd"/>
      <w:r w:rsidR="00C253F8" w:rsidRPr="00105059">
        <w:rPr>
          <w:rFonts w:ascii="GHEA Grapalat" w:hAnsi="GHEA Grapalat"/>
          <w:i w:val="0"/>
          <w:sz w:val="22"/>
          <w:szCs w:val="22"/>
          <w:lang w:val="ru-RU"/>
        </w:rPr>
        <w:t>Վ</w:t>
      </w:r>
      <w:r w:rsidR="00C253F8" w:rsidRPr="00105059">
        <w:rPr>
          <w:rFonts w:ascii="GHEA Grapalat" w:hAnsi="GHEA Grapalat"/>
          <w:i w:val="0"/>
          <w:sz w:val="22"/>
          <w:szCs w:val="22"/>
          <w:lang w:val="en-US"/>
        </w:rPr>
        <w:t xml:space="preserve">անաշեն համայնքի </w:t>
      </w:r>
      <w:r w:rsidR="00CB28D9" w:rsidRPr="00105059">
        <w:rPr>
          <w:rFonts w:ascii="GHEA Grapalat" w:hAnsi="GHEA Grapalat"/>
          <w:i w:val="0"/>
          <w:sz w:val="22"/>
          <w:szCs w:val="22"/>
          <w:lang w:val="af-ZA"/>
        </w:rPr>
        <w:t xml:space="preserve"> </w:t>
      </w:r>
      <w:r w:rsidR="00CB28D9" w:rsidRPr="00105059">
        <w:rPr>
          <w:rFonts w:ascii="GHEA Grapalat" w:hAnsi="GHEA Grapalat"/>
          <w:i w:val="0"/>
          <w:sz w:val="22"/>
          <w:szCs w:val="22"/>
          <w:lang w:val="hy-AM"/>
        </w:rPr>
        <w:t>մանկապարտեզ</w:t>
      </w:r>
      <w:r w:rsidR="00A76C15" w:rsidRPr="00105059">
        <w:rPr>
          <w:rFonts w:ascii="GHEA Grapalat" w:hAnsi="GHEA Grapalat"/>
          <w:i w:val="0"/>
          <w:lang w:val="af-ZA"/>
        </w:rPr>
        <w:t>»</w:t>
      </w:r>
      <w:r w:rsidR="00096865" w:rsidRPr="00105059">
        <w:rPr>
          <w:rFonts w:ascii="GHEA Grapalat" w:hAnsi="GHEA Grapalat"/>
          <w:i w:val="0"/>
          <w:lang w:val="af-ZA"/>
        </w:rPr>
        <w:t xml:space="preserve"> </w:t>
      </w:r>
      <w:r w:rsidR="00176AE6" w:rsidRPr="00105059">
        <w:rPr>
          <w:rFonts w:ascii="GHEA Grapalat" w:hAnsi="GHEA Grapalat"/>
          <w:i w:val="0"/>
          <w:lang w:val="af-ZA"/>
        </w:rPr>
        <w:t xml:space="preserve"> ՀՈԱԿ-ի </w:t>
      </w:r>
      <w:r w:rsidR="00096865" w:rsidRPr="00105059">
        <w:rPr>
          <w:rFonts w:ascii="GHEA Grapalat" w:hAnsi="GHEA Grapalat" w:cs="Sylfaen"/>
          <w:i w:val="0"/>
        </w:rPr>
        <w:t>կարիքների</w:t>
      </w:r>
      <w:r w:rsidR="00096865" w:rsidRPr="00105059">
        <w:rPr>
          <w:rFonts w:ascii="GHEA Grapalat" w:hAnsi="GHEA Grapalat" w:cs="Times Armenian"/>
          <w:i w:val="0"/>
          <w:lang w:val="af-ZA"/>
        </w:rPr>
        <w:t xml:space="preserve"> </w:t>
      </w:r>
      <w:r w:rsidR="00096865" w:rsidRPr="00105059">
        <w:rPr>
          <w:rFonts w:ascii="GHEA Grapalat" w:hAnsi="GHEA Grapalat" w:cs="Sylfaen"/>
          <w:i w:val="0"/>
        </w:rPr>
        <w:t>համար</w:t>
      </w:r>
      <w:r w:rsidR="00096865" w:rsidRPr="00105059">
        <w:rPr>
          <w:rFonts w:ascii="GHEA Grapalat" w:hAnsi="GHEA Grapalat" w:cs="Times Armenian"/>
          <w:i w:val="0"/>
          <w:lang w:val="af-ZA"/>
        </w:rPr>
        <w:t xml:space="preserve">` </w:t>
      </w:r>
      <w:r w:rsidR="00A76C15" w:rsidRPr="00105059">
        <w:rPr>
          <w:rFonts w:ascii="GHEA Grapalat" w:hAnsi="GHEA Grapalat"/>
          <w:i w:val="0"/>
          <w:lang w:val="af-ZA"/>
        </w:rPr>
        <w:t>«</w:t>
      </w:r>
      <w:r w:rsidR="00CB28D9" w:rsidRPr="00105059">
        <w:rPr>
          <w:rFonts w:ascii="GHEA Grapalat" w:hAnsi="GHEA Grapalat"/>
          <w:i w:val="0"/>
          <w:lang w:val="af-ZA"/>
        </w:rPr>
        <w:t xml:space="preserve"> սննդամթերքի </w:t>
      </w:r>
      <w:r w:rsidR="00A76C15" w:rsidRPr="00105059">
        <w:rPr>
          <w:rFonts w:ascii="GHEA Grapalat" w:hAnsi="GHEA Grapalat"/>
          <w:i w:val="0"/>
          <w:lang w:val="af-ZA"/>
        </w:rPr>
        <w:t>»</w:t>
      </w:r>
      <w:r w:rsidR="00096865" w:rsidRPr="00105059">
        <w:rPr>
          <w:rFonts w:ascii="GHEA Grapalat" w:hAnsi="GHEA Grapalat"/>
          <w:i w:val="0"/>
          <w:lang w:val="af-ZA"/>
        </w:rPr>
        <w:t xml:space="preserve"> </w:t>
      </w:r>
      <w:r w:rsidR="00096865" w:rsidRPr="00105059">
        <w:rPr>
          <w:rFonts w:ascii="GHEA Grapalat" w:hAnsi="GHEA Grapalat"/>
          <w:i w:val="0"/>
        </w:rPr>
        <w:t>ձեռքբերումը</w:t>
      </w:r>
      <w:r w:rsidR="00816505" w:rsidRPr="00105059">
        <w:rPr>
          <w:rFonts w:ascii="GHEA Grapalat" w:hAnsi="GHEA Grapalat"/>
          <w:i w:val="0"/>
        </w:rPr>
        <w:t xml:space="preserve"> (այսուհետ` նաև ապրանք)</w:t>
      </w:r>
      <w:r w:rsidR="00C43524" w:rsidRPr="00105059">
        <w:rPr>
          <w:rFonts w:ascii="GHEA Grapalat" w:hAnsi="GHEA Grapalat"/>
          <w:i w:val="0"/>
          <w:lang w:val="af-ZA"/>
        </w:rPr>
        <w:t>,</w:t>
      </w:r>
      <w:r w:rsidR="00096865" w:rsidRPr="00105059">
        <w:rPr>
          <w:rFonts w:ascii="GHEA Grapalat" w:hAnsi="GHEA Grapalat"/>
          <w:i w:val="0"/>
          <w:lang w:val="af-ZA"/>
        </w:rPr>
        <w:t xml:space="preserve"> </w:t>
      </w:r>
      <w:r w:rsidR="00096865" w:rsidRPr="00105059">
        <w:rPr>
          <w:rFonts w:ascii="GHEA Grapalat" w:hAnsi="GHEA Grapalat"/>
          <w:i w:val="0"/>
        </w:rPr>
        <w:t>որոնք</w:t>
      </w:r>
      <w:r w:rsidR="00096865" w:rsidRPr="00105059">
        <w:rPr>
          <w:rFonts w:ascii="GHEA Grapalat" w:hAnsi="GHEA Grapalat"/>
          <w:i w:val="0"/>
          <w:lang w:val="af-ZA"/>
        </w:rPr>
        <w:t xml:space="preserve"> </w:t>
      </w:r>
      <w:r w:rsidR="00096865" w:rsidRPr="00105059">
        <w:rPr>
          <w:rFonts w:ascii="GHEA Grapalat" w:hAnsi="GHEA Grapalat"/>
          <w:i w:val="0"/>
        </w:rPr>
        <w:t>խմբավորված</w:t>
      </w:r>
      <w:r w:rsidR="00096865" w:rsidRPr="00105059">
        <w:rPr>
          <w:rFonts w:ascii="GHEA Grapalat" w:hAnsi="GHEA Grapalat"/>
          <w:i w:val="0"/>
          <w:lang w:val="af-ZA"/>
        </w:rPr>
        <w:t xml:space="preserve">  </w:t>
      </w:r>
      <w:r w:rsidR="00096865" w:rsidRPr="00105059">
        <w:rPr>
          <w:rFonts w:ascii="GHEA Grapalat" w:hAnsi="GHEA Grapalat"/>
          <w:i w:val="0"/>
        </w:rPr>
        <w:t>են</w:t>
      </w:r>
      <w:r w:rsidR="00096865" w:rsidRPr="00105059">
        <w:rPr>
          <w:rFonts w:ascii="GHEA Grapalat" w:hAnsi="GHEA Grapalat"/>
          <w:i w:val="0"/>
          <w:lang w:val="af-ZA"/>
        </w:rPr>
        <w:t xml:space="preserve"> </w:t>
      </w:r>
      <w:r w:rsidR="00A76C15" w:rsidRPr="00105059">
        <w:rPr>
          <w:rFonts w:ascii="GHEA Grapalat" w:hAnsi="GHEA Grapalat"/>
          <w:i w:val="0"/>
          <w:lang w:val="af-ZA"/>
        </w:rPr>
        <w:t>«</w:t>
      </w:r>
      <w:r w:rsidR="00B41E16">
        <w:rPr>
          <w:rFonts w:ascii="GHEA Grapalat" w:hAnsi="GHEA Grapalat"/>
          <w:i w:val="0"/>
        </w:rPr>
        <w:t>9</w:t>
      </w:r>
      <w:r w:rsidR="00A76C15" w:rsidRPr="00105059">
        <w:rPr>
          <w:rFonts w:ascii="GHEA Grapalat" w:hAnsi="GHEA Grapalat"/>
          <w:i w:val="0"/>
          <w:lang w:val="af-ZA"/>
        </w:rPr>
        <w:t>»</w:t>
      </w:r>
      <w:r w:rsidR="00096865" w:rsidRPr="00105059">
        <w:rPr>
          <w:rFonts w:ascii="GHEA Grapalat" w:hAnsi="GHEA Grapalat"/>
          <w:i w:val="0"/>
          <w:lang w:val="af-ZA"/>
        </w:rPr>
        <w:t xml:space="preserve"> </w:t>
      </w:r>
      <w:r w:rsidR="00096865" w:rsidRPr="00105059">
        <w:rPr>
          <w:rFonts w:ascii="GHEA Grapalat" w:hAnsi="GHEA Grapalat" w:cs="Sylfaen"/>
          <w:i w:val="0"/>
        </w:rPr>
        <w:t>չափաբաժիներ</w:t>
      </w:r>
      <w:r w:rsidR="00753E6E" w:rsidRPr="00105059">
        <w:rPr>
          <w:rFonts w:ascii="GHEA Grapalat" w:hAnsi="GHEA Grapalat" w:cs="Sylfaen"/>
          <w:i w:val="0"/>
        </w:rPr>
        <w:t>ում</w:t>
      </w:r>
      <w:r w:rsidR="00096865" w:rsidRPr="00105059">
        <w:rPr>
          <w:rFonts w:ascii="GHEA Grapalat" w:hAnsi="GHEA Grapalat" w:cs="Times Armenian"/>
          <w:i w:val="0"/>
          <w:lang w:val="af-ZA"/>
        </w:rPr>
        <w:t>`</w:t>
      </w:r>
    </w:p>
    <w:p w:rsidR="00C253F8" w:rsidRDefault="00C253F8" w:rsidP="00EF3662">
      <w:pPr>
        <w:pStyle w:val="23"/>
        <w:spacing w:line="240" w:lineRule="auto"/>
        <w:ind w:firstLine="567"/>
        <w:rPr>
          <w:rFonts w:ascii="GHEA Grapalat" w:hAnsi="GHEA Grapalat"/>
        </w:rPr>
      </w:pPr>
    </w:p>
    <w:tbl>
      <w:tblPr>
        <w:tblStyle w:val="afe"/>
        <w:tblW w:w="0" w:type="auto"/>
        <w:tblLook w:val="04A0" w:firstRow="1" w:lastRow="0" w:firstColumn="1" w:lastColumn="0" w:noHBand="0" w:noVBand="1"/>
      </w:tblPr>
      <w:tblGrid>
        <w:gridCol w:w="817"/>
        <w:gridCol w:w="1985"/>
        <w:gridCol w:w="6769"/>
      </w:tblGrid>
      <w:tr w:rsidR="00176AE6" w:rsidTr="00105059">
        <w:tc>
          <w:tcPr>
            <w:tcW w:w="817" w:type="dxa"/>
            <w:vAlign w:val="center"/>
          </w:tcPr>
          <w:p w:rsidR="00176AE6" w:rsidRPr="00CE419C" w:rsidRDefault="00CE419C" w:rsidP="00105059">
            <w:pPr>
              <w:pStyle w:val="23"/>
              <w:spacing w:line="240" w:lineRule="auto"/>
              <w:ind w:firstLine="0"/>
              <w:jc w:val="center"/>
              <w:rPr>
                <w:rFonts w:ascii="GHEA Grapalat" w:hAnsi="GHEA Grapalat"/>
                <w:lang w:val="ru-RU"/>
              </w:rPr>
            </w:pPr>
            <w:r>
              <w:rPr>
                <w:rFonts w:ascii="GHEA Grapalat" w:hAnsi="GHEA Grapalat"/>
                <w:lang w:val="ru-RU"/>
              </w:rPr>
              <w:t>1</w:t>
            </w:r>
          </w:p>
        </w:tc>
        <w:tc>
          <w:tcPr>
            <w:tcW w:w="1985" w:type="dxa"/>
            <w:vAlign w:val="center"/>
          </w:tcPr>
          <w:p w:rsidR="00176AE6" w:rsidRPr="005B5F33" w:rsidRDefault="005B5F33" w:rsidP="00105059">
            <w:pPr>
              <w:pStyle w:val="23"/>
              <w:spacing w:line="240" w:lineRule="auto"/>
              <w:ind w:firstLine="0"/>
              <w:jc w:val="center"/>
              <w:rPr>
                <w:rFonts w:ascii="GHEA Grapalat" w:hAnsi="GHEA Grapalat"/>
                <w:lang w:val="en-US"/>
              </w:rPr>
            </w:pPr>
            <w:r w:rsidRPr="005B5F33">
              <w:rPr>
                <w:rFonts w:ascii="GHEA Grapalat" w:hAnsi="GHEA Grapalat"/>
                <w:lang w:val="en-US"/>
              </w:rPr>
              <w:t>450</w:t>
            </w:r>
          </w:p>
        </w:tc>
        <w:tc>
          <w:tcPr>
            <w:tcW w:w="6769" w:type="dxa"/>
          </w:tcPr>
          <w:p w:rsidR="00176AE6" w:rsidRPr="00EC7CB9" w:rsidRDefault="00176AE6" w:rsidP="00105059">
            <w:pPr>
              <w:rPr>
                <w:rFonts w:ascii="Sylfaen" w:hAnsi="Sylfaen"/>
              </w:rPr>
            </w:pPr>
            <w:r w:rsidRPr="00EC7CB9">
              <w:rPr>
                <w:rFonts w:ascii="Sylfaen" w:hAnsi="Sylfaen"/>
              </w:rPr>
              <w:t>Մակարոնեղեն</w:t>
            </w:r>
          </w:p>
        </w:tc>
      </w:tr>
      <w:tr w:rsidR="00176AE6" w:rsidTr="00105059">
        <w:tc>
          <w:tcPr>
            <w:tcW w:w="817" w:type="dxa"/>
            <w:vAlign w:val="center"/>
          </w:tcPr>
          <w:p w:rsidR="00176AE6" w:rsidRPr="00CE419C" w:rsidRDefault="00CE419C" w:rsidP="00105059">
            <w:pPr>
              <w:pStyle w:val="23"/>
              <w:spacing w:line="240" w:lineRule="auto"/>
              <w:ind w:firstLine="0"/>
              <w:jc w:val="center"/>
              <w:rPr>
                <w:rFonts w:ascii="GHEA Grapalat" w:hAnsi="GHEA Grapalat"/>
                <w:sz w:val="16"/>
                <w:lang w:val="ru-RU"/>
              </w:rPr>
            </w:pPr>
            <w:r>
              <w:rPr>
                <w:rFonts w:ascii="GHEA Grapalat" w:hAnsi="GHEA Grapalat"/>
                <w:sz w:val="16"/>
                <w:lang w:val="ru-RU"/>
              </w:rPr>
              <w:t>2</w:t>
            </w:r>
          </w:p>
        </w:tc>
        <w:tc>
          <w:tcPr>
            <w:tcW w:w="1985" w:type="dxa"/>
            <w:vAlign w:val="center"/>
          </w:tcPr>
          <w:p w:rsidR="00176AE6" w:rsidRPr="005B5F33" w:rsidRDefault="005B5F33" w:rsidP="00105059">
            <w:pPr>
              <w:pStyle w:val="23"/>
              <w:spacing w:line="240" w:lineRule="auto"/>
              <w:ind w:firstLine="0"/>
              <w:jc w:val="center"/>
              <w:rPr>
                <w:rFonts w:ascii="GHEA Grapalat" w:hAnsi="GHEA Grapalat"/>
                <w:sz w:val="16"/>
                <w:lang w:val="en-US"/>
              </w:rPr>
            </w:pPr>
            <w:r w:rsidRPr="005B5F33">
              <w:rPr>
                <w:rFonts w:ascii="GHEA Grapalat" w:hAnsi="GHEA Grapalat"/>
                <w:sz w:val="16"/>
                <w:lang w:val="en-US"/>
              </w:rPr>
              <w:t>500</w:t>
            </w:r>
          </w:p>
        </w:tc>
        <w:tc>
          <w:tcPr>
            <w:tcW w:w="6769" w:type="dxa"/>
          </w:tcPr>
          <w:p w:rsidR="00176AE6" w:rsidRPr="00EC7CB9" w:rsidRDefault="00176AE6" w:rsidP="00105059">
            <w:pPr>
              <w:rPr>
                <w:rFonts w:ascii="Sylfaen" w:hAnsi="Sylfaen"/>
              </w:rPr>
            </w:pPr>
            <w:r w:rsidRPr="00EC7CB9">
              <w:rPr>
                <w:rFonts w:ascii="Sylfaen" w:hAnsi="Sylfaen"/>
              </w:rPr>
              <w:t>Շաքարավազ</w:t>
            </w:r>
          </w:p>
        </w:tc>
      </w:tr>
      <w:tr w:rsidR="00176AE6" w:rsidTr="00105059">
        <w:tc>
          <w:tcPr>
            <w:tcW w:w="817" w:type="dxa"/>
            <w:vAlign w:val="center"/>
          </w:tcPr>
          <w:p w:rsidR="00176AE6" w:rsidRPr="00CE419C" w:rsidRDefault="00CE419C" w:rsidP="00105059">
            <w:pPr>
              <w:pStyle w:val="23"/>
              <w:spacing w:line="240" w:lineRule="auto"/>
              <w:ind w:firstLine="0"/>
              <w:jc w:val="center"/>
              <w:rPr>
                <w:rFonts w:ascii="GHEA Grapalat" w:hAnsi="GHEA Grapalat"/>
                <w:lang w:val="ru-RU"/>
              </w:rPr>
            </w:pPr>
            <w:r>
              <w:rPr>
                <w:rFonts w:ascii="GHEA Grapalat" w:hAnsi="GHEA Grapalat"/>
                <w:lang w:val="ru-RU"/>
              </w:rPr>
              <w:t>3</w:t>
            </w:r>
          </w:p>
        </w:tc>
        <w:tc>
          <w:tcPr>
            <w:tcW w:w="1985" w:type="dxa"/>
            <w:vAlign w:val="center"/>
          </w:tcPr>
          <w:p w:rsidR="00176AE6" w:rsidRPr="005B5F33" w:rsidRDefault="005B5F33" w:rsidP="00105059">
            <w:pPr>
              <w:pStyle w:val="23"/>
              <w:spacing w:line="240" w:lineRule="auto"/>
              <w:ind w:firstLine="0"/>
              <w:jc w:val="center"/>
              <w:rPr>
                <w:rFonts w:ascii="GHEA Grapalat" w:hAnsi="GHEA Grapalat"/>
                <w:lang w:val="en-US"/>
              </w:rPr>
            </w:pPr>
            <w:r w:rsidRPr="005B5F33">
              <w:rPr>
                <w:rFonts w:ascii="GHEA Grapalat" w:hAnsi="GHEA Grapalat"/>
                <w:lang w:val="en-US"/>
              </w:rPr>
              <w:t>1200</w:t>
            </w:r>
          </w:p>
        </w:tc>
        <w:tc>
          <w:tcPr>
            <w:tcW w:w="6769" w:type="dxa"/>
          </w:tcPr>
          <w:p w:rsidR="00176AE6" w:rsidRPr="00EC7CB9" w:rsidRDefault="00176AE6" w:rsidP="00105059">
            <w:pPr>
              <w:rPr>
                <w:rFonts w:ascii="Sylfaen" w:hAnsi="Sylfaen"/>
              </w:rPr>
            </w:pPr>
            <w:r w:rsidRPr="00EC7CB9">
              <w:rPr>
                <w:rFonts w:ascii="Sylfaen" w:hAnsi="Sylfaen"/>
              </w:rPr>
              <w:t>Ոսպ</w:t>
            </w:r>
          </w:p>
        </w:tc>
      </w:tr>
      <w:tr w:rsidR="00176AE6" w:rsidTr="00105059">
        <w:tc>
          <w:tcPr>
            <w:tcW w:w="817" w:type="dxa"/>
            <w:vAlign w:val="center"/>
          </w:tcPr>
          <w:p w:rsidR="00176AE6" w:rsidRPr="00B41E16" w:rsidRDefault="00B41E16" w:rsidP="00105059">
            <w:pPr>
              <w:pStyle w:val="23"/>
              <w:spacing w:line="240" w:lineRule="auto"/>
              <w:ind w:firstLine="0"/>
              <w:jc w:val="center"/>
              <w:rPr>
                <w:rFonts w:ascii="GHEA Grapalat" w:hAnsi="GHEA Grapalat"/>
                <w:sz w:val="16"/>
                <w:lang w:val="en-US"/>
              </w:rPr>
            </w:pPr>
            <w:r>
              <w:rPr>
                <w:rFonts w:ascii="GHEA Grapalat" w:hAnsi="GHEA Grapalat"/>
                <w:sz w:val="16"/>
                <w:lang w:val="en-US"/>
              </w:rPr>
              <w:t>4</w:t>
            </w:r>
          </w:p>
        </w:tc>
        <w:tc>
          <w:tcPr>
            <w:tcW w:w="1985" w:type="dxa"/>
            <w:vAlign w:val="center"/>
          </w:tcPr>
          <w:p w:rsidR="00176AE6" w:rsidRPr="005B5F33" w:rsidRDefault="005B5F33" w:rsidP="00105059">
            <w:pPr>
              <w:pStyle w:val="23"/>
              <w:spacing w:line="240" w:lineRule="auto"/>
              <w:ind w:firstLine="0"/>
              <w:jc w:val="center"/>
              <w:rPr>
                <w:rFonts w:ascii="GHEA Grapalat" w:hAnsi="GHEA Grapalat"/>
                <w:sz w:val="16"/>
                <w:lang w:val="en-US"/>
              </w:rPr>
            </w:pPr>
            <w:r w:rsidRPr="005B5F33">
              <w:rPr>
                <w:rFonts w:ascii="GHEA Grapalat" w:hAnsi="GHEA Grapalat"/>
                <w:sz w:val="16"/>
                <w:lang w:val="en-US"/>
              </w:rPr>
              <w:t>720</w:t>
            </w:r>
          </w:p>
        </w:tc>
        <w:tc>
          <w:tcPr>
            <w:tcW w:w="6769" w:type="dxa"/>
          </w:tcPr>
          <w:p w:rsidR="00176AE6" w:rsidRPr="00EC7CB9" w:rsidRDefault="00176AE6" w:rsidP="00105059">
            <w:pPr>
              <w:rPr>
                <w:rFonts w:ascii="Sylfaen" w:hAnsi="Sylfaen"/>
              </w:rPr>
            </w:pPr>
            <w:r w:rsidRPr="00EC7CB9">
              <w:rPr>
                <w:rFonts w:ascii="Sylfaen" w:hAnsi="Sylfaen"/>
              </w:rPr>
              <w:t>Թթվասեր</w:t>
            </w:r>
          </w:p>
        </w:tc>
      </w:tr>
      <w:tr w:rsidR="00176AE6" w:rsidTr="00105059">
        <w:tc>
          <w:tcPr>
            <w:tcW w:w="817" w:type="dxa"/>
            <w:vAlign w:val="center"/>
          </w:tcPr>
          <w:p w:rsidR="00176AE6" w:rsidRPr="00B41E16" w:rsidRDefault="00B41E16" w:rsidP="00105059">
            <w:pPr>
              <w:pStyle w:val="23"/>
              <w:spacing w:line="240" w:lineRule="auto"/>
              <w:ind w:firstLine="0"/>
              <w:jc w:val="center"/>
              <w:rPr>
                <w:rFonts w:ascii="GHEA Grapalat" w:hAnsi="GHEA Grapalat"/>
                <w:sz w:val="16"/>
                <w:lang w:val="en-US"/>
              </w:rPr>
            </w:pPr>
            <w:r>
              <w:rPr>
                <w:rFonts w:ascii="GHEA Grapalat" w:hAnsi="GHEA Grapalat"/>
                <w:sz w:val="16"/>
                <w:lang w:val="en-US"/>
              </w:rPr>
              <w:t>5</w:t>
            </w:r>
          </w:p>
        </w:tc>
        <w:tc>
          <w:tcPr>
            <w:tcW w:w="1985" w:type="dxa"/>
            <w:vAlign w:val="center"/>
          </w:tcPr>
          <w:p w:rsidR="00176AE6" w:rsidRPr="005B5F33" w:rsidRDefault="005B5F33" w:rsidP="00105059">
            <w:pPr>
              <w:pStyle w:val="23"/>
              <w:spacing w:line="240" w:lineRule="auto"/>
              <w:ind w:firstLine="0"/>
              <w:jc w:val="center"/>
              <w:rPr>
                <w:rFonts w:ascii="GHEA Grapalat" w:hAnsi="GHEA Grapalat"/>
                <w:sz w:val="16"/>
                <w:lang w:val="en-US"/>
              </w:rPr>
            </w:pPr>
            <w:r w:rsidRPr="005B5F33">
              <w:rPr>
                <w:rFonts w:ascii="GHEA Grapalat" w:hAnsi="GHEA Grapalat"/>
                <w:sz w:val="16"/>
                <w:lang w:val="en-US"/>
              </w:rPr>
              <w:t>800</w:t>
            </w:r>
          </w:p>
        </w:tc>
        <w:tc>
          <w:tcPr>
            <w:tcW w:w="6769" w:type="dxa"/>
          </w:tcPr>
          <w:p w:rsidR="00176AE6" w:rsidRPr="00EC7CB9" w:rsidRDefault="00176AE6" w:rsidP="00105059">
            <w:pPr>
              <w:rPr>
                <w:rFonts w:ascii="Sylfaen" w:hAnsi="Sylfaen"/>
              </w:rPr>
            </w:pPr>
            <w:r w:rsidRPr="00EC7CB9">
              <w:rPr>
                <w:rFonts w:ascii="Sylfaen" w:hAnsi="Sylfaen"/>
              </w:rPr>
              <w:t>Խտացրած կաթ</w:t>
            </w:r>
          </w:p>
        </w:tc>
      </w:tr>
      <w:tr w:rsidR="00176AE6" w:rsidTr="00105059">
        <w:tc>
          <w:tcPr>
            <w:tcW w:w="817" w:type="dxa"/>
            <w:vAlign w:val="center"/>
          </w:tcPr>
          <w:p w:rsidR="00176AE6" w:rsidRPr="00B41E16" w:rsidRDefault="00B41E16" w:rsidP="00105059">
            <w:pPr>
              <w:pStyle w:val="23"/>
              <w:spacing w:line="240" w:lineRule="auto"/>
              <w:ind w:firstLine="0"/>
              <w:jc w:val="center"/>
              <w:rPr>
                <w:rFonts w:ascii="GHEA Grapalat" w:hAnsi="GHEA Grapalat"/>
                <w:lang w:val="en-US"/>
              </w:rPr>
            </w:pPr>
            <w:r>
              <w:rPr>
                <w:rFonts w:ascii="GHEA Grapalat" w:hAnsi="GHEA Grapalat"/>
                <w:lang w:val="en-US"/>
              </w:rPr>
              <w:t>6</w:t>
            </w:r>
          </w:p>
        </w:tc>
        <w:tc>
          <w:tcPr>
            <w:tcW w:w="1985" w:type="dxa"/>
            <w:vAlign w:val="center"/>
          </w:tcPr>
          <w:p w:rsidR="00176AE6" w:rsidRPr="005B5F33" w:rsidRDefault="005B5F33" w:rsidP="00105059">
            <w:pPr>
              <w:pStyle w:val="23"/>
              <w:spacing w:line="240" w:lineRule="auto"/>
              <w:ind w:firstLine="0"/>
              <w:jc w:val="center"/>
              <w:rPr>
                <w:rFonts w:ascii="GHEA Grapalat" w:hAnsi="GHEA Grapalat"/>
                <w:lang w:val="en-US"/>
              </w:rPr>
            </w:pPr>
            <w:r w:rsidRPr="005B5F33">
              <w:rPr>
                <w:rFonts w:ascii="GHEA Grapalat" w:hAnsi="GHEA Grapalat"/>
                <w:lang w:val="en-US"/>
              </w:rPr>
              <w:t>400</w:t>
            </w:r>
          </w:p>
        </w:tc>
        <w:tc>
          <w:tcPr>
            <w:tcW w:w="6769" w:type="dxa"/>
          </w:tcPr>
          <w:p w:rsidR="00176AE6" w:rsidRPr="00EC7CB9" w:rsidRDefault="00176AE6" w:rsidP="00105059">
            <w:pPr>
              <w:rPr>
                <w:rFonts w:ascii="Sylfaen" w:hAnsi="Sylfaen"/>
              </w:rPr>
            </w:pPr>
            <w:r w:rsidRPr="00EC7CB9">
              <w:rPr>
                <w:rFonts w:ascii="Sylfaen" w:hAnsi="Sylfaen"/>
              </w:rPr>
              <w:t>Վարունգ</w:t>
            </w:r>
          </w:p>
        </w:tc>
      </w:tr>
      <w:tr w:rsidR="00176AE6" w:rsidTr="00105059">
        <w:tc>
          <w:tcPr>
            <w:tcW w:w="817" w:type="dxa"/>
            <w:vAlign w:val="center"/>
          </w:tcPr>
          <w:p w:rsidR="00176AE6" w:rsidRPr="00B41E16" w:rsidRDefault="00B41E16" w:rsidP="00105059">
            <w:pPr>
              <w:pStyle w:val="23"/>
              <w:spacing w:line="240" w:lineRule="auto"/>
              <w:ind w:firstLine="0"/>
              <w:jc w:val="center"/>
              <w:rPr>
                <w:rFonts w:ascii="GHEA Grapalat" w:hAnsi="GHEA Grapalat"/>
                <w:lang w:val="en-US"/>
              </w:rPr>
            </w:pPr>
            <w:r>
              <w:rPr>
                <w:rFonts w:ascii="GHEA Grapalat" w:hAnsi="GHEA Grapalat"/>
                <w:lang w:val="en-US"/>
              </w:rPr>
              <w:t>7</w:t>
            </w:r>
          </w:p>
        </w:tc>
        <w:tc>
          <w:tcPr>
            <w:tcW w:w="1985" w:type="dxa"/>
            <w:vAlign w:val="center"/>
          </w:tcPr>
          <w:p w:rsidR="00176AE6" w:rsidRPr="005B5F33" w:rsidRDefault="005B5F33" w:rsidP="00105059">
            <w:pPr>
              <w:pStyle w:val="23"/>
              <w:spacing w:line="240" w:lineRule="auto"/>
              <w:ind w:firstLine="0"/>
              <w:jc w:val="center"/>
              <w:rPr>
                <w:rFonts w:ascii="GHEA Grapalat" w:hAnsi="GHEA Grapalat"/>
                <w:lang w:val="en-US"/>
              </w:rPr>
            </w:pPr>
            <w:r w:rsidRPr="005B5F33">
              <w:rPr>
                <w:rFonts w:ascii="GHEA Grapalat" w:hAnsi="GHEA Grapalat"/>
                <w:lang w:val="en-US"/>
              </w:rPr>
              <w:t>400</w:t>
            </w:r>
          </w:p>
        </w:tc>
        <w:tc>
          <w:tcPr>
            <w:tcW w:w="6769" w:type="dxa"/>
          </w:tcPr>
          <w:p w:rsidR="00176AE6" w:rsidRPr="00EC7CB9" w:rsidRDefault="00176AE6" w:rsidP="00105059">
            <w:pPr>
              <w:rPr>
                <w:rFonts w:ascii="Sylfaen" w:hAnsi="Sylfaen"/>
              </w:rPr>
            </w:pPr>
            <w:r w:rsidRPr="00EC7CB9">
              <w:rPr>
                <w:rFonts w:ascii="Sylfaen" w:hAnsi="Sylfaen"/>
              </w:rPr>
              <w:t>Լոլիկ</w:t>
            </w:r>
          </w:p>
        </w:tc>
      </w:tr>
      <w:tr w:rsidR="00176AE6" w:rsidTr="00105059">
        <w:tc>
          <w:tcPr>
            <w:tcW w:w="817" w:type="dxa"/>
            <w:vAlign w:val="center"/>
          </w:tcPr>
          <w:p w:rsidR="00176AE6" w:rsidRPr="00B41E16" w:rsidRDefault="00B41E16" w:rsidP="00105059">
            <w:pPr>
              <w:pStyle w:val="23"/>
              <w:spacing w:line="240" w:lineRule="auto"/>
              <w:ind w:firstLine="0"/>
              <w:jc w:val="center"/>
              <w:rPr>
                <w:rFonts w:ascii="GHEA Grapalat" w:hAnsi="GHEA Grapalat"/>
                <w:lang w:val="en-US"/>
              </w:rPr>
            </w:pPr>
            <w:r>
              <w:rPr>
                <w:rFonts w:ascii="GHEA Grapalat" w:hAnsi="GHEA Grapalat"/>
                <w:lang w:val="en-US"/>
              </w:rPr>
              <w:t>8</w:t>
            </w:r>
          </w:p>
        </w:tc>
        <w:tc>
          <w:tcPr>
            <w:tcW w:w="1985" w:type="dxa"/>
            <w:vAlign w:val="center"/>
          </w:tcPr>
          <w:p w:rsidR="00176AE6" w:rsidRPr="005B5F33" w:rsidRDefault="005B5F33" w:rsidP="00105059">
            <w:pPr>
              <w:pStyle w:val="23"/>
              <w:spacing w:line="240" w:lineRule="auto"/>
              <w:ind w:firstLine="0"/>
              <w:jc w:val="center"/>
              <w:rPr>
                <w:rFonts w:ascii="GHEA Grapalat" w:hAnsi="GHEA Grapalat"/>
                <w:lang w:val="en-US"/>
              </w:rPr>
            </w:pPr>
            <w:r w:rsidRPr="005B5F33">
              <w:rPr>
                <w:rFonts w:ascii="GHEA Grapalat" w:hAnsi="GHEA Grapalat"/>
                <w:lang w:val="en-US"/>
              </w:rPr>
              <w:t>4500</w:t>
            </w:r>
          </w:p>
        </w:tc>
        <w:tc>
          <w:tcPr>
            <w:tcW w:w="6769" w:type="dxa"/>
          </w:tcPr>
          <w:p w:rsidR="00176AE6" w:rsidRPr="00EC7CB9" w:rsidRDefault="00176AE6" w:rsidP="00105059">
            <w:pPr>
              <w:rPr>
                <w:rFonts w:ascii="Sylfaen" w:hAnsi="Sylfaen"/>
              </w:rPr>
            </w:pPr>
            <w:r w:rsidRPr="00EC7CB9">
              <w:rPr>
                <w:rFonts w:ascii="Sylfaen" w:hAnsi="Sylfaen"/>
              </w:rPr>
              <w:t>Պղպեղ սև,կարմիր</w:t>
            </w:r>
          </w:p>
        </w:tc>
      </w:tr>
      <w:tr w:rsidR="00176AE6" w:rsidTr="00105059">
        <w:tc>
          <w:tcPr>
            <w:tcW w:w="817" w:type="dxa"/>
            <w:vAlign w:val="center"/>
          </w:tcPr>
          <w:p w:rsidR="00176AE6" w:rsidRPr="00B41E16" w:rsidRDefault="00B41E16" w:rsidP="00105059">
            <w:pPr>
              <w:pStyle w:val="23"/>
              <w:spacing w:line="240" w:lineRule="auto"/>
              <w:ind w:firstLine="0"/>
              <w:jc w:val="center"/>
              <w:rPr>
                <w:rFonts w:ascii="GHEA Grapalat" w:hAnsi="GHEA Grapalat"/>
                <w:lang w:val="en-US"/>
              </w:rPr>
            </w:pPr>
            <w:r>
              <w:rPr>
                <w:rFonts w:ascii="GHEA Grapalat" w:hAnsi="GHEA Grapalat"/>
                <w:lang w:val="en-US"/>
              </w:rPr>
              <w:t>9</w:t>
            </w:r>
          </w:p>
        </w:tc>
        <w:tc>
          <w:tcPr>
            <w:tcW w:w="1985" w:type="dxa"/>
            <w:vAlign w:val="center"/>
          </w:tcPr>
          <w:p w:rsidR="00176AE6" w:rsidRPr="005B5F33" w:rsidRDefault="005B5F33" w:rsidP="00105059">
            <w:pPr>
              <w:pStyle w:val="23"/>
              <w:spacing w:line="240" w:lineRule="auto"/>
              <w:ind w:firstLine="0"/>
              <w:jc w:val="center"/>
              <w:rPr>
                <w:rFonts w:ascii="GHEA Grapalat" w:hAnsi="GHEA Grapalat"/>
                <w:lang w:val="en-US"/>
              </w:rPr>
            </w:pPr>
            <w:r w:rsidRPr="005B5F33">
              <w:rPr>
                <w:rFonts w:ascii="GHEA Grapalat" w:hAnsi="GHEA Grapalat"/>
                <w:lang w:val="en-US"/>
              </w:rPr>
              <w:t>400</w:t>
            </w:r>
          </w:p>
        </w:tc>
        <w:tc>
          <w:tcPr>
            <w:tcW w:w="6769" w:type="dxa"/>
          </w:tcPr>
          <w:p w:rsidR="00176AE6" w:rsidRPr="00EC7CB9" w:rsidRDefault="00176AE6" w:rsidP="00105059">
            <w:pPr>
              <w:rPr>
                <w:rFonts w:ascii="Sylfaen" w:hAnsi="Sylfaen"/>
              </w:rPr>
            </w:pPr>
            <w:r w:rsidRPr="00EC7CB9">
              <w:rPr>
                <w:rFonts w:ascii="Sylfaen" w:hAnsi="Sylfaen"/>
              </w:rPr>
              <w:t>Պղպեղ թարմ</w:t>
            </w:r>
          </w:p>
        </w:tc>
      </w:tr>
    </w:tbl>
    <w:p w:rsidR="00C253F8" w:rsidRDefault="00C253F8" w:rsidP="00EF3662">
      <w:pPr>
        <w:pStyle w:val="23"/>
        <w:spacing w:line="240" w:lineRule="auto"/>
        <w:ind w:firstLine="567"/>
        <w:rPr>
          <w:rFonts w:ascii="GHEA Grapalat" w:hAnsi="GHEA Grapalat"/>
        </w:rPr>
      </w:pPr>
    </w:p>
    <w:p w:rsidR="00C253F8" w:rsidRDefault="00C253F8" w:rsidP="00EF3662">
      <w:pPr>
        <w:pStyle w:val="23"/>
        <w:spacing w:line="240" w:lineRule="auto"/>
        <w:ind w:firstLine="567"/>
        <w:rPr>
          <w:rFonts w:ascii="GHEA Grapalat" w:hAnsi="GHEA Grapalat"/>
        </w:rPr>
      </w:pPr>
    </w:p>
    <w:p w:rsidR="00096865" w:rsidRPr="00A71D81"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096865" w:rsidRPr="00A71D81" w:rsidRDefault="00096865" w:rsidP="00EF3662">
      <w:pPr>
        <w:ind w:firstLine="567"/>
        <w:rPr>
          <w:rFonts w:ascii="GHEA Grapalat" w:hAnsi="GHEA Grapalat" w:cs="Sylfaen"/>
          <w:i/>
          <w:sz w:val="20"/>
          <w:lang w:val="es-ES"/>
        </w:rPr>
      </w:pPr>
    </w:p>
    <w:p w:rsidR="00845AA5" w:rsidRPr="00A71D81" w:rsidRDefault="00845AA5" w:rsidP="00EF3662">
      <w:pPr>
        <w:ind w:firstLine="567"/>
        <w:rPr>
          <w:rFonts w:ascii="GHEA Grapalat" w:hAnsi="GHEA Grapalat" w:cs="Sylfaen"/>
          <w:i/>
          <w:sz w:val="20"/>
          <w:lang w:val="es-ES"/>
        </w:rPr>
      </w:pPr>
    </w:p>
    <w:p w:rsidR="00C062F2" w:rsidRDefault="00C062F2" w:rsidP="00EF3662">
      <w:pPr>
        <w:jc w:val="center"/>
        <w:rPr>
          <w:rFonts w:ascii="GHEA Grapalat" w:hAnsi="GHEA Grapalat"/>
          <w:b/>
          <w:sz w:val="20"/>
          <w:lang w:val="es-ES"/>
        </w:rPr>
      </w:pPr>
    </w:p>
    <w:p w:rsidR="00C062F2" w:rsidRDefault="00C062F2" w:rsidP="00EF3662">
      <w:pPr>
        <w:jc w:val="center"/>
        <w:rPr>
          <w:rFonts w:ascii="GHEA Grapalat" w:hAnsi="GHEA Grapalat"/>
          <w:b/>
          <w:sz w:val="20"/>
          <w:lang w:val="es-ES"/>
        </w:rPr>
      </w:pPr>
    </w:p>
    <w:p w:rsidR="00C062F2" w:rsidRDefault="00C062F2" w:rsidP="00EF3662">
      <w:pPr>
        <w:jc w:val="center"/>
        <w:rPr>
          <w:rFonts w:ascii="GHEA Grapalat" w:hAnsi="GHEA Grapalat"/>
          <w:b/>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գն</w:t>
      </w:r>
      <w:r w:rsidR="00D53B42" w:rsidRPr="00D53B42">
        <w:rPr>
          <w:rFonts w:ascii="GHEA Grapalat" w:hAnsi="GHEA Grapalat" w:cs="Arial"/>
          <w:sz w:val="20"/>
          <w:lang w:val="hy-AM"/>
        </w:rPr>
        <w:t xml:space="preserve">ման գնի </w:t>
      </w:r>
      <w:r w:rsidR="00EA4B24" w:rsidRPr="00A71D81">
        <w:rPr>
          <w:rFonts w:ascii="GHEA Grapalat" w:hAnsi="GHEA Grapalat"/>
          <w:color w:val="000000"/>
          <w:sz w:val="20"/>
          <w:szCs w:val="20"/>
          <w:lang w:val="hy-AM"/>
        </w:rPr>
        <w:t>15 տոկոսի</w:t>
      </w:r>
      <w:r w:rsidR="00EA4B24" w:rsidRPr="00A71D81">
        <w:rPr>
          <w:rStyle w:val="af6"/>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EA4B24"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lastRenderedPageBreak/>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581DC3" w:rsidRPr="00A71D81" w:rsidRDefault="00581DC3" w:rsidP="008401E7">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062F2" w:rsidRPr="00C062F2">
        <w:rPr>
          <w:rFonts w:ascii="GHEA Grapalat" w:hAnsi="GHEA Grapalat" w:cs="Sylfaen"/>
          <w:szCs w:val="24"/>
          <w:lang w:val="hy-AM"/>
        </w:rPr>
        <w:t xml:space="preserve">գնանշման հարցման </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C05C90" w:rsidRPr="005B5F33" w:rsidRDefault="00096865" w:rsidP="00176AE6">
      <w:pPr>
        <w:rPr>
          <w:rFonts w:ascii="Sylfaen" w:hAnsi="Sylfaen"/>
          <w:color w:val="FF0000"/>
          <w:sz w:val="20"/>
          <w:szCs w:val="20"/>
          <w:lang w:val="hy-AM"/>
        </w:rPr>
      </w:pPr>
      <w:r w:rsidRPr="00176AE6">
        <w:rPr>
          <w:rFonts w:ascii="GHEA Grapalat" w:hAnsi="GHEA Grapalat" w:cs="Sylfaen"/>
          <w:sz w:val="20"/>
          <w:szCs w:val="20"/>
          <w:lang w:val="hy-AM"/>
        </w:rPr>
        <w:t xml:space="preserve">4.2  Ընթացակարգի հայտերն անհրաժեշտ է ներկայացնել </w:t>
      </w:r>
      <w:r w:rsidR="00E601A1" w:rsidRPr="00176AE6">
        <w:rPr>
          <w:rFonts w:ascii="GHEA Grapalat" w:hAnsi="GHEA Grapalat" w:cs="Sylfaen"/>
          <w:sz w:val="20"/>
          <w:szCs w:val="20"/>
          <w:lang w:val="hy-AM"/>
        </w:rPr>
        <w:t xml:space="preserve">հանձնաժողովին </w:t>
      </w:r>
      <w:r w:rsidRPr="00176AE6">
        <w:rPr>
          <w:rFonts w:ascii="GHEA Grapalat" w:hAnsi="GHEA Grapalat" w:cs="Sylfaen"/>
          <w:sz w:val="20"/>
          <w:szCs w:val="20"/>
          <w:lang w:val="hy-AM"/>
        </w:rPr>
        <w:t xml:space="preserve">ոչ ուշ, քան սույն ընթացակարգի հայտարարությունը և հրավերը </w:t>
      </w:r>
      <w:r w:rsidR="00E601A1" w:rsidRPr="00176AE6">
        <w:rPr>
          <w:rFonts w:ascii="GHEA Grapalat" w:hAnsi="GHEA Grapalat" w:cs="Sylfaen"/>
          <w:sz w:val="20"/>
          <w:szCs w:val="20"/>
          <w:lang w:val="hy-AM"/>
        </w:rPr>
        <w:t xml:space="preserve">տեղեկագրում </w:t>
      </w:r>
      <w:r w:rsidR="00585E16" w:rsidRPr="00176AE6">
        <w:rPr>
          <w:rFonts w:ascii="GHEA Grapalat" w:hAnsi="GHEA Grapalat" w:cs="Sylfaen"/>
          <w:sz w:val="20"/>
          <w:szCs w:val="20"/>
          <w:lang w:val="hy-AM"/>
        </w:rPr>
        <w:t>հ</w:t>
      </w:r>
      <w:r w:rsidRPr="00176AE6">
        <w:rPr>
          <w:rFonts w:ascii="GHEA Grapalat" w:hAnsi="GHEA Grapalat" w:cs="Sylfaen"/>
          <w:sz w:val="20"/>
          <w:szCs w:val="20"/>
          <w:lang w:val="hy-AM"/>
        </w:rPr>
        <w:t xml:space="preserve">րապարակվելու </w:t>
      </w:r>
      <w:r w:rsidR="00E46DBA" w:rsidRPr="00176AE6">
        <w:rPr>
          <w:rFonts w:ascii="GHEA Grapalat" w:hAnsi="GHEA Grapalat" w:cs="Sylfaen"/>
          <w:sz w:val="20"/>
          <w:szCs w:val="20"/>
          <w:lang w:val="hy-AM"/>
        </w:rPr>
        <w:t xml:space="preserve">օրվանից </w:t>
      </w:r>
      <w:r w:rsidR="00C05C90" w:rsidRPr="00176AE6">
        <w:rPr>
          <w:rFonts w:ascii="GHEA Grapalat" w:hAnsi="GHEA Grapalat" w:cs="Sylfaen"/>
          <w:sz w:val="20"/>
          <w:szCs w:val="20"/>
          <w:lang w:val="hy-AM"/>
        </w:rPr>
        <w:t xml:space="preserve">ոչ ուշ, </w:t>
      </w:r>
      <w:r w:rsidR="00C05C90" w:rsidRPr="005B5F33">
        <w:rPr>
          <w:rFonts w:ascii="GHEA Grapalat" w:hAnsi="GHEA Grapalat" w:cs="Sylfaen"/>
          <w:color w:val="FF0000"/>
          <w:sz w:val="20"/>
          <w:szCs w:val="20"/>
          <w:lang w:val="hy-AM"/>
        </w:rPr>
        <w:t>քան</w:t>
      </w:r>
      <w:r w:rsidR="00C05C90" w:rsidRPr="005B5F33">
        <w:rPr>
          <w:rFonts w:ascii="Sylfaen" w:hAnsi="Sylfaen" w:cs="Sylfaen"/>
          <w:color w:val="FF0000"/>
          <w:sz w:val="20"/>
          <w:szCs w:val="20"/>
          <w:lang w:val="hy-AM"/>
        </w:rPr>
        <w:t xml:space="preserve"> </w:t>
      </w:r>
      <w:r w:rsidR="0062775D" w:rsidRPr="005B5F33">
        <w:rPr>
          <w:rFonts w:ascii="GHEA Grapalat" w:hAnsi="GHEA Grapalat" w:cs="Sylfaen"/>
          <w:color w:val="FF0000"/>
          <w:sz w:val="20"/>
          <w:szCs w:val="20"/>
          <w:lang w:val="hy-AM"/>
        </w:rPr>
        <w:t xml:space="preserve">2022թ-ի  </w:t>
      </w:r>
      <w:r w:rsidR="005B5F33" w:rsidRPr="005B5F33">
        <w:rPr>
          <w:rFonts w:ascii="GHEA Grapalat" w:hAnsi="GHEA Grapalat" w:cs="Sylfaen"/>
          <w:color w:val="FF0000"/>
          <w:sz w:val="20"/>
          <w:szCs w:val="20"/>
          <w:lang w:val="hy-AM"/>
        </w:rPr>
        <w:t>հուլիսի</w:t>
      </w:r>
      <w:r w:rsidR="0062775D" w:rsidRPr="005B5F33">
        <w:rPr>
          <w:rFonts w:ascii="GHEA Grapalat" w:hAnsi="GHEA Grapalat" w:cs="Sylfaen"/>
          <w:color w:val="FF0000"/>
          <w:sz w:val="20"/>
          <w:szCs w:val="20"/>
          <w:lang w:val="hy-AM"/>
        </w:rPr>
        <w:t xml:space="preserve"> «</w:t>
      </w:r>
      <w:r w:rsidR="005B5F33" w:rsidRPr="005B5F33">
        <w:rPr>
          <w:rFonts w:ascii="GHEA Grapalat" w:hAnsi="GHEA Grapalat" w:cs="Sylfaen"/>
          <w:color w:val="FF0000"/>
          <w:sz w:val="20"/>
          <w:szCs w:val="20"/>
          <w:lang w:val="hy-AM"/>
        </w:rPr>
        <w:t>7</w:t>
      </w:r>
      <w:r w:rsidR="0062775D" w:rsidRPr="005B5F33">
        <w:rPr>
          <w:rFonts w:ascii="GHEA Grapalat" w:hAnsi="GHEA Grapalat" w:cs="Sylfaen"/>
          <w:color w:val="FF0000"/>
          <w:sz w:val="20"/>
          <w:szCs w:val="20"/>
          <w:lang w:val="hy-AM"/>
        </w:rPr>
        <w:t xml:space="preserve"> » -ի</w:t>
      </w:r>
      <w:r w:rsidR="008C75B7" w:rsidRPr="005B5F33">
        <w:rPr>
          <w:rFonts w:ascii="GHEA Grapalat" w:hAnsi="GHEA Grapalat" w:cs="Sylfaen"/>
          <w:color w:val="FF0000"/>
          <w:sz w:val="20"/>
          <w:szCs w:val="20"/>
          <w:lang w:val="hy-AM"/>
        </w:rPr>
        <w:t xml:space="preserve"> </w:t>
      </w:r>
      <w:r w:rsidR="0062775D" w:rsidRPr="005B5F33">
        <w:rPr>
          <w:rFonts w:ascii="GHEA Grapalat" w:hAnsi="GHEA Grapalat" w:cs="Sylfaen"/>
          <w:color w:val="FF0000"/>
          <w:sz w:val="20"/>
          <w:szCs w:val="20"/>
          <w:lang w:val="hy-AM"/>
        </w:rPr>
        <w:t xml:space="preserve"> ժամը  1</w:t>
      </w:r>
      <w:r w:rsidR="00176AE6" w:rsidRPr="005B5F33">
        <w:rPr>
          <w:rFonts w:ascii="GHEA Grapalat" w:hAnsi="GHEA Grapalat" w:cs="Sylfaen"/>
          <w:color w:val="FF0000"/>
          <w:sz w:val="20"/>
          <w:szCs w:val="20"/>
          <w:lang w:val="hy-AM"/>
        </w:rPr>
        <w:t>1</w:t>
      </w:r>
      <w:r w:rsidR="005B5F33" w:rsidRPr="005B5F33">
        <w:rPr>
          <w:rFonts w:ascii="GHEA Grapalat" w:hAnsi="GHEA Grapalat" w:cs="Sylfaen"/>
          <w:color w:val="FF0000"/>
          <w:sz w:val="20"/>
          <w:szCs w:val="20"/>
          <w:lang w:val="hy-AM"/>
        </w:rPr>
        <w:t>:</w:t>
      </w:r>
      <w:r w:rsidR="00C05C90" w:rsidRPr="005B5F33">
        <w:rPr>
          <w:rFonts w:ascii="GHEA Grapalat" w:hAnsi="GHEA Grapalat" w:cs="Sylfaen"/>
          <w:color w:val="FF0000"/>
          <w:sz w:val="20"/>
          <w:szCs w:val="20"/>
          <w:lang w:val="hy-AM"/>
        </w:rPr>
        <w:t xml:space="preserve">00-ն, </w:t>
      </w:r>
      <w:r w:rsidR="00176AE6" w:rsidRPr="005B5F33">
        <w:rPr>
          <w:rFonts w:ascii="Sylfaen" w:hAnsi="Sylfaen"/>
          <w:color w:val="FF0000"/>
          <w:sz w:val="20"/>
          <w:szCs w:val="20"/>
          <w:lang w:val="hy-AM"/>
        </w:rPr>
        <w:t>Գ. Վանաշեն Կ. Ալոյան 24</w:t>
      </w:r>
      <w:r w:rsidR="00C05C90" w:rsidRPr="005B5F33">
        <w:rPr>
          <w:rFonts w:ascii="GHEA Grapalat" w:hAnsi="GHEA Grapalat" w:cs="Sylfaen"/>
          <w:color w:val="FF0000"/>
          <w:sz w:val="20"/>
          <w:szCs w:val="20"/>
          <w:lang w:val="hy-AM"/>
        </w:rPr>
        <w:t xml:space="preserve">հասցեում  ։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C05C90">
        <w:rPr>
          <w:rFonts w:ascii="GHEA Grapalat" w:hAnsi="GHEA Grapalat" w:cs="Sylfaen"/>
          <w:szCs w:val="24"/>
          <w:lang w:val="hy-AM"/>
        </w:rPr>
        <w:t>«</w:t>
      </w:r>
      <w:r w:rsidR="00C05C90" w:rsidRPr="00C05C90">
        <w:rPr>
          <w:rFonts w:ascii="GHEA Grapalat" w:hAnsi="GHEA Grapalat" w:cs="Sylfaen"/>
          <w:szCs w:val="24"/>
          <w:lang w:val="hy-AM"/>
        </w:rPr>
        <w:t>Ա.Հակոբյան</w:t>
      </w:r>
      <w:r w:rsidRPr="00C05C90">
        <w:rPr>
          <w:rFonts w:ascii="GHEA Grapalat" w:hAnsi="GHEA Grapalat" w:cs="Sylfaen"/>
          <w:szCs w:val="24"/>
          <w:lang w:val="hy-AM"/>
        </w:rPr>
        <w:t>»</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w:t>
      </w:r>
      <w:r w:rsidRPr="00A71D81">
        <w:rPr>
          <w:rFonts w:ascii="GHEA Grapalat" w:hAnsi="GHEA Grapalat" w:cs="Sylfaen"/>
          <w:szCs w:val="24"/>
          <w:lang w:val="hy-AM"/>
        </w:rPr>
        <w:lastRenderedPageBreak/>
        <w:t>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C062F2" w:rsidRPr="00FC25C8" w:rsidRDefault="00C062F2" w:rsidP="008C75B7">
      <w:pPr>
        <w:pStyle w:val="norm"/>
        <w:spacing w:line="240" w:lineRule="auto"/>
        <w:ind w:firstLine="0"/>
        <w:rPr>
          <w:rFonts w:ascii="GHEA Grapalat" w:hAnsi="GHEA Grapalat" w:cs="Sylfaen"/>
          <w:sz w:val="20"/>
          <w:szCs w:val="24"/>
          <w:lang w:val="hy-AM" w:eastAsia="en-US"/>
        </w:rPr>
      </w:pP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6265F4" w:rsidRPr="00A71D81">
        <w:rPr>
          <w:rFonts w:ascii="GHEA Grapalat" w:hAnsi="GHEA Grapalat" w:cs="Sylfaen"/>
          <w:sz w:val="20"/>
          <w:szCs w:val="24"/>
          <w:lang w:val="hy-AM" w:eastAsia="en-US"/>
        </w:rPr>
        <w:t>.</w:t>
      </w:r>
      <w:r w:rsidR="006265F4" w:rsidRPr="00A71D81">
        <w:rPr>
          <w:rFonts w:ascii="GHEA Grapalat" w:hAnsi="GHEA Grapalat" w:cs="Sylfaen"/>
          <w:sz w:val="20"/>
          <w:szCs w:val="24"/>
          <w:vertAlign w:val="superscript"/>
          <w:lang w:val="hy-AM" w:eastAsia="en-US"/>
        </w:rPr>
        <w:t>7</w:t>
      </w:r>
      <w:r w:rsidR="003850A0" w:rsidRPr="00A71D81">
        <w:rPr>
          <w:rStyle w:val="af6"/>
          <w:rFonts w:ascii="GHEA Grapalat" w:hAnsi="GHEA Grapalat" w:cs="Sylfaen"/>
          <w:color w:val="FFFFFF"/>
          <w:sz w:val="20"/>
          <w:szCs w:val="24"/>
          <w:lang w:val="hy-AM" w:eastAsia="en-US"/>
        </w:rPr>
        <w:footnoteReference w:id="2"/>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6C3115" w:rsidRPr="0063370F"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A71D81">
        <w:rPr>
          <w:rFonts w:ascii="GHEA Grapalat" w:hAnsi="GHEA Grapalat" w:cs="Sylfaen"/>
          <w:sz w:val="20"/>
          <w:szCs w:val="24"/>
          <w:lang w:val="hy-AM" w:eastAsia="en-US"/>
        </w:rPr>
        <w:lastRenderedPageBreak/>
        <w:t>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096865" w:rsidRPr="006D2E03" w:rsidRDefault="00041323" w:rsidP="00204BC4">
      <w:pPr>
        <w:ind w:firstLine="567"/>
        <w:jc w:val="center"/>
        <w:rPr>
          <w:rFonts w:ascii="GHEA Grapalat" w:hAnsi="GHEA Grapalat" w:cs="Sylfaen"/>
          <w:sz w:val="20"/>
          <w:lang w:val="af-ZA"/>
        </w:rPr>
      </w:pPr>
      <w:r w:rsidRPr="00A71D81">
        <w:rPr>
          <w:rFonts w:ascii="GHEA Grapalat" w:hAnsi="GHEA Grapalat"/>
          <w:b/>
          <w:sz w:val="20"/>
          <w:lang w:val="af-ZA"/>
        </w:rPr>
        <w:br w:type="page"/>
      </w:r>
    </w:p>
    <w:p w:rsidR="00C062F2" w:rsidRDefault="00C062F2" w:rsidP="00EF3662">
      <w:pPr>
        <w:ind w:firstLine="567"/>
        <w:jc w:val="center"/>
        <w:rPr>
          <w:rFonts w:ascii="GHEA Grapalat" w:hAnsi="GHEA Grapalat"/>
          <w:b/>
          <w:sz w:val="20"/>
          <w:lang w:val="af-ZA"/>
        </w:rPr>
      </w:pPr>
    </w:p>
    <w:p w:rsidR="00C062F2" w:rsidRDefault="00C062F2" w:rsidP="00EF3662">
      <w:pPr>
        <w:ind w:firstLine="567"/>
        <w:jc w:val="center"/>
        <w:rPr>
          <w:rFonts w:ascii="GHEA Grapalat" w:hAnsi="GHEA Grapalat"/>
          <w:b/>
          <w:sz w:val="20"/>
          <w:lang w:val="af-ZA"/>
        </w:rPr>
      </w:pPr>
    </w:p>
    <w:p w:rsidR="00C062F2" w:rsidRDefault="00C062F2"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C062F2" w:rsidRDefault="00C062F2" w:rsidP="00C05C90">
      <w:pPr>
        <w:pStyle w:val="23"/>
        <w:spacing w:line="240" w:lineRule="auto"/>
        <w:ind w:firstLine="567"/>
        <w:rPr>
          <w:rFonts w:ascii="GHEA Grapalat" w:hAnsi="GHEA Grapalat"/>
        </w:rPr>
      </w:pPr>
    </w:p>
    <w:p w:rsidR="00C062F2" w:rsidRDefault="00C062F2" w:rsidP="00C05C90">
      <w:pPr>
        <w:pStyle w:val="23"/>
        <w:spacing w:line="240" w:lineRule="auto"/>
        <w:ind w:firstLine="567"/>
        <w:rPr>
          <w:rFonts w:ascii="GHEA Grapalat" w:hAnsi="GHEA Grapalat"/>
        </w:rPr>
      </w:pPr>
    </w:p>
    <w:p w:rsidR="00C05C90" w:rsidRPr="005B5F33" w:rsidRDefault="00FD2748" w:rsidP="00176AE6">
      <w:pPr>
        <w:rPr>
          <w:rFonts w:ascii="GHEA Grapalat" w:hAnsi="GHEA Grapalat"/>
          <w:color w:val="FF0000"/>
          <w:sz w:val="20"/>
          <w:szCs w:val="20"/>
          <w:lang w:val="hy-AM"/>
        </w:rPr>
      </w:pPr>
      <w:r w:rsidRPr="008C75B7">
        <w:rPr>
          <w:rFonts w:ascii="GHEA Grapalat" w:hAnsi="GHEA Grapalat"/>
          <w:lang w:val="af-ZA"/>
        </w:rPr>
        <w:t>8</w:t>
      </w:r>
      <w:r w:rsidR="00096865" w:rsidRPr="008C75B7">
        <w:rPr>
          <w:rFonts w:ascii="GHEA Grapalat" w:hAnsi="GHEA Grapalat"/>
          <w:lang w:val="af-ZA"/>
        </w:rPr>
        <w:t xml:space="preserve">.1 </w:t>
      </w:r>
      <w:r w:rsidR="002C3CAA" w:rsidRPr="005B5F33">
        <w:rPr>
          <w:rFonts w:ascii="GHEA Grapalat" w:hAnsi="GHEA Grapalat" w:cs="Sylfaen"/>
          <w:sz w:val="20"/>
          <w:szCs w:val="20"/>
          <w:lang w:val="ru-RU"/>
        </w:rPr>
        <w:t>Հայտերի</w:t>
      </w:r>
      <w:r w:rsidR="002C3CAA" w:rsidRPr="005B5F33">
        <w:rPr>
          <w:rFonts w:ascii="GHEA Grapalat" w:hAnsi="GHEA Grapalat" w:cs="Sylfaen"/>
          <w:sz w:val="20"/>
          <w:szCs w:val="20"/>
          <w:lang w:val="af-ZA"/>
        </w:rPr>
        <w:t xml:space="preserve"> </w:t>
      </w:r>
      <w:r w:rsidR="002C3CAA" w:rsidRPr="005B5F33">
        <w:rPr>
          <w:rFonts w:ascii="GHEA Grapalat" w:hAnsi="GHEA Grapalat" w:cs="Sylfaen"/>
          <w:sz w:val="20"/>
          <w:szCs w:val="20"/>
          <w:lang w:val="ru-RU"/>
        </w:rPr>
        <w:t>բացումը</w:t>
      </w:r>
      <w:r w:rsidR="002C3CAA" w:rsidRPr="005B5F33">
        <w:rPr>
          <w:rFonts w:ascii="GHEA Grapalat" w:hAnsi="GHEA Grapalat" w:cs="Sylfaen"/>
          <w:sz w:val="20"/>
          <w:szCs w:val="20"/>
          <w:lang w:val="af-ZA"/>
        </w:rPr>
        <w:t xml:space="preserve"> </w:t>
      </w:r>
      <w:r w:rsidR="002C3CAA" w:rsidRPr="005B5F33">
        <w:rPr>
          <w:rFonts w:ascii="GHEA Grapalat" w:hAnsi="GHEA Grapalat" w:cs="Sylfaen"/>
          <w:sz w:val="20"/>
          <w:szCs w:val="20"/>
          <w:lang w:val="ru-RU"/>
        </w:rPr>
        <w:t>կկատարվի</w:t>
      </w:r>
      <w:r w:rsidR="002C3CAA" w:rsidRPr="005B5F33">
        <w:rPr>
          <w:rFonts w:ascii="GHEA Grapalat" w:hAnsi="GHEA Grapalat" w:cs="Sylfaen"/>
          <w:sz w:val="20"/>
          <w:szCs w:val="20"/>
          <w:lang w:val="af-ZA"/>
        </w:rPr>
        <w:t xml:space="preserve"> </w:t>
      </w:r>
      <w:r w:rsidR="004348F9" w:rsidRPr="005B5F33">
        <w:rPr>
          <w:rFonts w:ascii="GHEA Grapalat" w:hAnsi="GHEA Grapalat" w:cs="Sylfaen"/>
          <w:sz w:val="20"/>
          <w:szCs w:val="20"/>
        </w:rPr>
        <w:t>հանձնաժողովի՝</w:t>
      </w:r>
      <w:r w:rsidR="004348F9" w:rsidRPr="005B5F33">
        <w:rPr>
          <w:rFonts w:ascii="GHEA Grapalat" w:hAnsi="GHEA Grapalat" w:cs="Sylfaen"/>
          <w:sz w:val="20"/>
          <w:szCs w:val="20"/>
          <w:lang w:val="af-ZA"/>
        </w:rPr>
        <w:t xml:space="preserve"> </w:t>
      </w:r>
      <w:r w:rsidR="004348F9" w:rsidRPr="005B5F33">
        <w:rPr>
          <w:rFonts w:ascii="GHEA Grapalat" w:hAnsi="GHEA Grapalat" w:cs="Sylfaen"/>
          <w:sz w:val="20"/>
          <w:szCs w:val="20"/>
        </w:rPr>
        <w:t>հայտերի</w:t>
      </w:r>
      <w:r w:rsidR="004348F9" w:rsidRPr="005B5F33">
        <w:rPr>
          <w:rFonts w:ascii="GHEA Grapalat" w:hAnsi="GHEA Grapalat" w:cs="Sylfaen"/>
          <w:sz w:val="20"/>
          <w:szCs w:val="20"/>
          <w:lang w:val="af-ZA"/>
        </w:rPr>
        <w:t xml:space="preserve"> </w:t>
      </w:r>
      <w:r w:rsidR="004348F9" w:rsidRPr="005B5F33">
        <w:rPr>
          <w:rFonts w:ascii="GHEA Grapalat" w:hAnsi="GHEA Grapalat" w:cs="Sylfaen"/>
          <w:sz w:val="20"/>
          <w:szCs w:val="20"/>
        </w:rPr>
        <w:t>բացման</w:t>
      </w:r>
      <w:r w:rsidR="004348F9" w:rsidRPr="005B5F33">
        <w:rPr>
          <w:rFonts w:ascii="GHEA Grapalat" w:hAnsi="GHEA Grapalat" w:cs="Sylfaen"/>
          <w:sz w:val="20"/>
          <w:szCs w:val="20"/>
          <w:lang w:val="af-ZA"/>
        </w:rPr>
        <w:t xml:space="preserve"> </w:t>
      </w:r>
      <w:r w:rsidR="004348F9" w:rsidRPr="005B5F33">
        <w:rPr>
          <w:rFonts w:ascii="GHEA Grapalat" w:hAnsi="GHEA Grapalat" w:cs="Sylfaen"/>
          <w:sz w:val="20"/>
          <w:szCs w:val="20"/>
        </w:rPr>
        <w:t>և</w:t>
      </w:r>
      <w:r w:rsidR="004348F9" w:rsidRPr="005B5F33">
        <w:rPr>
          <w:rFonts w:ascii="GHEA Grapalat" w:hAnsi="GHEA Grapalat" w:cs="Sylfaen"/>
          <w:sz w:val="20"/>
          <w:szCs w:val="20"/>
          <w:lang w:val="af-ZA"/>
        </w:rPr>
        <w:t xml:space="preserve"> </w:t>
      </w:r>
      <w:r w:rsidR="004348F9" w:rsidRPr="005B5F33">
        <w:rPr>
          <w:rFonts w:ascii="GHEA Grapalat" w:hAnsi="GHEA Grapalat" w:cs="Sylfaen"/>
          <w:sz w:val="20"/>
          <w:szCs w:val="20"/>
        </w:rPr>
        <w:t>գնահատման</w:t>
      </w:r>
      <w:r w:rsidR="004348F9" w:rsidRPr="005B5F33">
        <w:rPr>
          <w:rFonts w:ascii="GHEA Grapalat" w:hAnsi="GHEA Grapalat" w:cs="Sylfaen"/>
          <w:sz w:val="20"/>
          <w:szCs w:val="20"/>
          <w:lang w:val="af-ZA"/>
        </w:rPr>
        <w:t xml:space="preserve"> </w:t>
      </w:r>
      <w:r w:rsidR="004348F9" w:rsidRPr="005B5F33">
        <w:rPr>
          <w:rFonts w:ascii="GHEA Grapalat" w:hAnsi="GHEA Grapalat" w:cs="Sylfaen"/>
          <w:color w:val="FF0000"/>
          <w:sz w:val="20"/>
          <w:szCs w:val="20"/>
        </w:rPr>
        <w:t>նիստում՝</w:t>
      </w:r>
      <w:r w:rsidR="004348F9" w:rsidRPr="005B5F33">
        <w:rPr>
          <w:rFonts w:ascii="GHEA Grapalat" w:hAnsi="GHEA Grapalat" w:cs="Sylfaen"/>
          <w:color w:val="FF0000"/>
          <w:sz w:val="20"/>
          <w:szCs w:val="20"/>
          <w:lang w:val="af-ZA"/>
        </w:rPr>
        <w:t xml:space="preserve"> </w:t>
      </w:r>
      <w:r w:rsidR="00C05C90" w:rsidRPr="005B5F33">
        <w:rPr>
          <w:rFonts w:ascii="GHEA Grapalat" w:hAnsi="GHEA Grapalat"/>
          <w:color w:val="FF0000"/>
          <w:sz w:val="20"/>
          <w:szCs w:val="20"/>
          <w:lang w:val="af-ZA"/>
        </w:rPr>
        <w:t>2022</w:t>
      </w:r>
      <w:r w:rsidR="00C05C90" w:rsidRPr="005B5F33">
        <w:rPr>
          <w:rFonts w:ascii="GHEA Grapalat" w:hAnsi="GHEA Grapalat"/>
          <w:color w:val="FF0000"/>
          <w:sz w:val="20"/>
          <w:szCs w:val="20"/>
        </w:rPr>
        <w:t>թ</w:t>
      </w:r>
      <w:r w:rsidR="00C05C90" w:rsidRPr="005B5F33">
        <w:rPr>
          <w:rFonts w:ascii="GHEA Grapalat" w:hAnsi="GHEA Grapalat"/>
          <w:color w:val="FF0000"/>
          <w:sz w:val="20"/>
          <w:szCs w:val="20"/>
          <w:lang w:val="af-ZA"/>
        </w:rPr>
        <w:t xml:space="preserve">.  </w:t>
      </w:r>
      <w:proofErr w:type="gramStart"/>
      <w:r w:rsidR="005B5F33">
        <w:rPr>
          <w:rFonts w:ascii="GHEA Grapalat" w:hAnsi="GHEA Grapalat"/>
          <w:color w:val="FF0000"/>
          <w:sz w:val="20"/>
          <w:szCs w:val="20"/>
        </w:rPr>
        <w:t>հ</w:t>
      </w:r>
      <w:r w:rsidR="00C05C90" w:rsidRPr="005B5F33">
        <w:rPr>
          <w:rFonts w:ascii="GHEA Grapalat" w:hAnsi="GHEA Grapalat"/>
          <w:color w:val="FF0000"/>
          <w:sz w:val="20"/>
          <w:szCs w:val="20"/>
        </w:rPr>
        <w:t>ու</w:t>
      </w:r>
      <w:r w:rsidR="005B5F33" w:rsidRPr="005B5F33">
        <w:rPr>
          <w:rFonts w:ascii="GHEA Grapalat" w:hAnsi="GHEA Grapalat"/>
          <w:color w:val="FF0000"/>
          <w:sz w:val="20"/>
          <w:szCs w:val="20"/>
        </w:rPr>
        <w:t>լ</w:t>
      </w:r>
      <w:r w:rsidR="00C05C90" w:rsidRPr="005B5F33">
        <w:rPr>
          <w:rFonts w:ascii="GHEA Grapalat" w:hAnsi="GHEA Grapalat"/>
          <w:color w:val="FF0000"/>
          <w:sz w:val="20"/>
          <w:szCs w:val="20"/>
        </w:rPr>
        <w:t>իսի</w:t>
      </w:r>
      <w:proofErr w:type="gramEnd"/>
      <w:r w:rsidR="00C05C90" w:rsidRPr="005B5F33">
        <w:rPr>
          <w:rFonts w:ascii="GHEA Grapalat" w:hAnsi="GHEA Grapalat"/>
          <w:color w:val="FF0000"/>
          <w:sz w:val="20"/>
          <w:szCs w:val="20"/>
          <w:lang w:val="af-ZA"/>
        </w:rPr>
        <w:t xml:space="preserve"> </w:t>
      </w:r>
      <w:r w:rsidR="00176AE6" w:rsidRPr="005B5F33">
        <w:rPr>
          <w:rFonts w:ascii="GHEA Grapalat" w:hAnsi="GHEA Grapalat"/>
          <w:color w:val="FF0000"/>
          <w:sz w:val="20"/>
          <w:szCs w:val="20"/>
          <w:lang w:val="af-ZA"/>
        </w:rPr>
        <w:t>«</w:t>
      </w:r>
      <w:r w:rsidR="005B5F33" w:rsidRPr="005B5F33">
        <w:rPr>
          <w:rFonts w:ascii="GHEA Grapalat" w:hAnsi="GHEA Grapalat"/>
          <w:color w:val="FF0000"/>
          <w:sz w:val="20"/>
          <w:szCs w:val="20"/>
          <w:lang w:val="af-ZA"/>
        </w:rPr>
        <w:t>7</w:t>
      </w:r>
      <w:r w:rsidR="00C05C90" w:rsidRPr="005B5F33">
        <w:rPr>
          <w:rFonts w:ascii="GHEA Grapalat" w:hAnsi="GHEA Grapalat"/>
          <w:color w:val="FF0000"/>
          <w:sz w:val="20"/>
          <w:szCs w:val="20"/>
          <w:lang w:val="af-ZA"/>
        </w:rPr>
        <w:t>» -</w:t>
      </w:r>
      <w:r w:rsidR="00C05C90" w:rsidRPr="005B5F33">
        <w:rPr>
          <w:rFonts w:ascii="GHEA Grapalat" w:hAnsi="GHEA Grapalat"/>
          <w:color w:val="FF0000"/>
          <w:sz w:val="20"/>
          <w:szCs w:val="20"/>
        </w:rPr>
        <w:t>ի</w:t>
      </w:r>
      <w:r w:rsidR="00C05C90" w:rsidRPr="005B5F33">
        <w:rPr>
          <w:rFonts w:ascii="GHEA Grapalat" w:hAnsi="GHEA Grapalat"/>
          <w:color w:val="FF0000"/>
          <w:sz w:val="20"/>
          <w:szCs w:val="20"/>
          <w:lang w:val="af-ZA"/>
        </w:rPr>
        <w:t xml:space="preserve"> </w:t>
      </w:r>
      <w:r w:rsidR="00C05C90" w:rsidRPr="005B5F33">
        <w:rPr>
          <w:rFonts w:ascii="GHEA Grapalat" w:hAnsi="GHEA Grapalat"/>
          <w:color w:val="FF0000"/>
          <w:sz w:val="20"/>
          <w:szCs w:val="20"/>
        </w:rPr>
        <w:t>ժամը</w:t>
      </w:r>
      <w:r w:rsidR="00C05C90" w:rsidRPr="005B5F33">
        <w:rPr>
          <w:rFonts w:ascii="GHEA Grapalat" w:hAnsi="GHEA Grapalat"/>
          <w:color w:val="FF0000"/>
          <w:sz w:val="20"/>
          <w:szCs w:val="20"/>
          <w:lang w:val="af-ZA"/>
        </w:rPr>
        <w:t xml:space="preserve">  1</w:t>
      </w:r>
      <w:r w:rsidR="0062775D" w:rsidRPr="005B5F33">
        <w:rPr>
          <w:rFonts w:ascii="GHEA Grapalat" w:hAnsi="GHEA Grapalat"/>
          <w:color w:val="FF0000"/>
          <w:sz w:val="20"/>
          <w:szCs w:val="20"/>
          <w:lang w:val="af-ZA"/>
        </w:rPr>
        <w:t>1</w:t>
      </w:r>
      <w:r w:rsidR="005B5F33">
        <w:rPr>
          <w:rFonts w:ascii="GHEA Grapalat" w:hAnsi="GHEA Grapalat"/>
          <w:color w:val="FF0000"/>
          <w:sz w:val="20"/>
          <w:szCs w:val="20"/>
          <w:lang w:val="af-ZA"/>
        </w:rPr>
        <w:t>:00</w:t>
      </w:r>
      <w:r w:rsidR="00C05C90" w:rsidRPr="005B5F33">
        <w:rPr>
          <w:rFonts w:ascii="GHEA Grapalat" w:hAnsi="GHEA Grapalat"/>
          <w:color w:val="FF0000"/>
          <w:sz w:val="20"/>
          <w:szCs w:val="20"/>
          <w:lang w:val="af-ZA"/>
        </w:rPr>
        <w:t>-</w:t>
      </w:r>
      <w:r w:rsidR="00C05C90" w:rsidRPr="005B5F33">
        <w:rPr>
          <w:rFonts w:ascii="GHEA Grapalat" w:hAnsi="GHEA Grapalat" w:cs="Sylfaen"/>
          <w:color w:val="FF0000"/>
          <w:sz w:val="20"/>
          <w:szCs w:val="20"/>
          <w:lang w:val="hy-AM"/>
        </w:rPr>
        <w:t>ն</w:t>
      </w:r>
      <w:r w:rsidR="00C05C90" w:rsidRPr="005B5F33">
        <w:rPr>
          <w:rFonts w:ascii="GHEA Grapalat" w:hAnsi="GHEA Grapalat" w:cs="Sylfaen"/>
          <w:color w:val="FF0000"/>
          <w:sz w:val="20"/>
          <w:szCs w:val="20"/>
          <w:lang w:val="af-ZA"/>
        </w:rPr>
        <w:t xml:space="preserve">, </w:t>
      </w:r>
      <w:r w:rsidR="00176AE6" w:rsidRPr="005B5F33">
        <w:rPr>
          <w:rFonts w:ascii="GHEA Grapalat" w:hAnsi="GHEA Grapalat" w:cs="Sylfaen"/>
          <w:color w:val="FF0000"/>
          <w:sz w:val="20"/>
          <w:szCs w:val="20"/>
          <w:lang w:val="af-ZA"/>
        </w:rPr>
        <w:t xml:space="preserve"> </w:t>
      </w:r>
      <w:r w:rsidR="00176AE6" w:rsidRPr="005B5F33">
        <w:rPr>
          <w:rFonts w:ascii="GHEA Grapalat" w:hAnsi="GHEA Grapalat"/>
          <w:color w:val="FF0000"/>
          <w:sz w:val="20"/>
          <w:szCs w:val="20"/>
          <w:lang w:val="hy-AM"/>
        </w:rPr>
        <w:t xml:space="preserve">Գ. Վանաշեն </w:t>
      </w:r>
      <w:r w:rsidR="00176AE6" w:rsidRPr="005B5F33">
        <w:rPr>
          <w:rFonts w:ascii="GHEA Grapalat" w:hAnsi="GHEA Grapalat"/>
          <w:color w:val="FF0000"/>
          <w:sz w:val="20"/>
          <w:szCs w:val="20"/>
          <w:lang w:val="af-ZA"/>
        </w:rPr>
        <w:t xml:space="preserve"> </w:t>
      </w:r>
      <w:r w:rsidR="00176AE6" w:rsidRPr="005B5F33">
        <w:rPr>
          <w:rFonts w:ascii="GHEA Grapalat" w:hAnsi="GHEA Grapalat"/>
          <w:color w:val="FF0000"/>
          <w:sz w:val="20"/>
          <w:szCs w:val="20"/>
          <w:lang w:val="hy-AM"/>
        </w:rPr>
        <w:t>Կ. Ալոյան 24</w:t>
      </w:r>
      <w:r w:rsidR="00176AE6" w:rsidRPr="005B5F33">
        <w:rPr>
          <w:rFonts w:ascii="GHEA Grapalat" w:hAnsi="GHEA Grapalat" w:cs="Sylfaen"/>
          <w:color w:val="FF0000"/>
          <w:sz w:val="20"/>
          <w:szCs w:val="20"/>
          <w:lang w:val="af-ZA"/>
        </w:rPr>
        <w:t xml:space="preserve">   </w:t>
      </w:r>
      <w:r w:rsidR="00C05C90" w:rsidRPr="005B5F33">
        <w:rPr>
          <w:rFonts w:ascii="GHEA Grapalat" w:hAnsi="GHEA Grapalat"/>
          <w:color w:val="FF0000"/>
          <w:sz w:val="20"/>
          <w:szCs w:val="20"/>
        </w:rPr>
        <w:t>հասցեում</w:t>
      </w:r>
      <w:r w:rsidR="00C05C90" w:rsidRPr="005B5F33">
        <w:rPr>
          <w:rFonts w:ascii="GHEA Grapalat" w:hAnsi="GHEA Grapalat"/>
          <w:color w:val="FF0000"/>
          <w:sz w:val="20"/>
          <w:szCs w:val="20"/>
          <w:lang w:val="af-ZA"/>
        </w:rPr>
        <w:t xml:space="preserve"> </w:t>
      </w:r>
      <w:r w:rsidR="00C05C90" w:rsidRPr="005B5F33">
        <w:rPr>
          <w:rFonts w:ascii="GHEA Grapalat" w:hAnsi="GHEA Grapalat" w:cs="Sylfaen"/>
          <w:color w:val="FF0000"/>
          <w:sz w:val="20"/>
          <w:szCs w:val="20"/>
          <w:lang w:val="ru-RU"/>
        </w:rPr>
        <w:t>։</w:t>
      </w:r>
      <w:r w:rsidR="00C05C90" w:rsidRPr="005B5F33">
        <w:rPr>
          <w:rFonts w:ascii="GHEA Grapalat" w:hAnsi="GHEA Grapalat" w:cs="Sylfaen"/>
          <w:color w:val="FF0000"/>
          <w:sz w:val="20"/>
          <w:szCs w:val="20"/>
          <w:lang w:val="af-ZA"/>
        </w:rPr>
        <w:t xml:space="preserve"> </w:t>
      </w:r>
    </w:p>
    <w:p w:rsidR="004348F9" w:rsidRPr="006D2E03" w:rsidRDefault="004348F9" w:rsidP="00C05C90">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C05C90" w:rsidRPr="00C05C90" w:rsidRDefault="00FD2748" w:rsidP="00C05C90">
      <w:pPr>
        <w:pStyle w:val="a3"/>
        <w:spacing w:line="240" w:lineRule="auto"/>
        <w:ind w:firstLine="567"/>
        <w:rPr>
          <w:rFonts w:ascii="GHEA Grapalat" w:hAnsi="GHEA Grapalat" w:cs="Sylfaen"/>
          <w:i w:val="0"/>
          <w:sz w:val="22"/>
          <w:szCs w:val="22"/>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05C90" w:rsidRPr="00C05C90">
        <w:rPr>
          <w:rFonts w:ascii="Sylfaen" w:hAnsi="Sylfaen" w:cs="Sylfaen"/>
          <w:sz w:val="22"/>
          <w:szCs w:val="22"/>
          <w:lang w:val="af-ZA"/>
        </w:rPr>
        <w:t xml:space="preserve">հայտերի բացման օրվա դրությամբ ՀՀ  ԿԲ-ի սահմանած </w:t>
      </w:r>
      <w:r w:rsidR="00C05C90" w:rsidRPr="00C05C90">
        <w:rPr>
          <w:rFonts w:ascii="Sylfaen" w:hAnsi="Sylfaen" w:cs="Sylfaen"/>
          <w:sz w:val="22"/>
          <w:szCs w:val="22"/>
          <w:lang w:val="hy-AM"/>
        </w:rPr>
        <w:t>փոխարժեքով</w:t>
      </w:r>
      <w:r w:rsidR="00C05C90" w:rsidRPr="00C05C90">
        <w:rPr>
          <w:rFonts w:ascii="Sylfaen" w:hAnsi="Sylfaen" w:cs="Sylfaen"/>
          <w:i w:val="0"/>
          <w:sz w:val="22"/>
          <w:szCs w:val="22"/>
          <w:lang w:val="af-ZA"/>
        </w:rPr>
        <w:t xml:space="preserve"> </w:t>
      </w:r>
      <w:r w:rsidR="00C05C90" w:rsidRPr="00C05C90">
        <w:rPr>
          <w:rFonts w:ascii="GHEA Grapalat" w:hAnsi="GHEA Grapalat" w:cs="Sylfaen"/>
          <w:i w:val="0"/>
          <w:sz w:val="22"/>
          <w:szCs w:val="22"/>
          <w:lang w:val="ru-RU"/>
        </w:rPr>
        <w:t>։</w:t>
      </w:r>
      <w:r w:rsidR="00C05C90" w:rsidRPr="00C05C90">
        <w:rPr>
          <w:rFonts w:ascii="GHEA Grapalat" w:hAnsi="GHEA Grapalat" w:cs="Sylfaen"/>
          <w:i w:val="0"/>
          <w:sz w:val="22"/>
          <w:szCs w:val="22"/>
          <w:lang w:val="af-ZA"/>
        </w:rPr>
        <w:t xml:space="preserve"> </w:t>
      </w:r>
    </w:p>
    <w:p w:rsidR="00096865" w:rsidRPr="00A71D81" w:rsidRDefault="00F11794" w:rsidP="00427BE0">
      <w:pPr>
        <w:pStyle w:val="a3"/>
        <w:spacing w:line="240" w:lineRule="auto"/>
        <w:ind w:firstLine="567"/>
        <w:rPr>
          <w:rFonts w:ascii="GHEA Grapalat" w:hAnsi="GHEA Grapalat" w:cs="Sylfaen"/>
          <w:i w:val="0"/>
          <w:szCs w:val="24"/>
          <w:lang w:val="af-ZA"/>
        </w:rPr>
      </w:pPr>
      <w:r w:rsidRPr="00A71D81">
        <w:rPr>
          <w:rStyle w:val="af6"/>
          <w:rFonts w:ascii="GHEA Grapalat" w:hAnsi="GHEA Grapalat" w:cs="Sylfaen"/>
          <w:i w:val="0"/>
          <w:color w:val="FFFFFF"/>
          <w:szCs w:val="24"/>
          <w:lang w:val="af-ZA"/>
        </w:rPr>
        <w:footnoteReference w:id="3"/>
      </w:r>
      <w:r w:rsidRPr="00A71D81">
        <w:rPr>
          <w:rFonts w:ascii="GHEA Grapalat" w:hAnsi="GHEA Grapalat" w:cs="Sylfaen"/>
          <w:i w:val="0"/>
          <w:szCs w:val="24"/>
          <w:lang w:val="af-ZA"/>
        </w:rPr>
        <w:t xml:space="preserve"> </w:t>
      </w:r>
      <w:r w:rsidR="00FD2748"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a3"/>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C062F2"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lastRenderedPageBreak/>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p>
    <w:p w:rsidR="00C062F2" w:rsidRDefault="00C062F2" w:rsidP="00EF3662">
      <w:pPr>
        <w:pStyle w:val="norm"/>
        <w:spacing w:line="240" w:lineRule="auto"/>
        <w:rPr>
          <w:rFonts w:ascii="GHEA Grapalat" w:hAnsi="GHEA Grapalat" w:cs="Sylfaen"/>
          <w:sz w:val="20"/>
          <w:szCs w:val="24"/>
          <w:lang w:val="af-ZA" w:eastAsia="en-US"/>
        </w:rPr>
      </w:pPr>
    </w:p>
    <w:p w:rsidR="00C062F2" w:rsidRDefault="00C062F2" w:rsidP="00EF3662">
      <w:pPr>
        <w:pStyle w:val="norm"/>
        <w:spacing w:line="240" w:lineRule="auto"/>
        <w:rPr>
          <w:rFonts w:ascii="GHEA Grapalat" w:hAnsi="GHEA Grapalat" w:cs="Sylfaen"/>
          <w:sz w:val="20"/>
          <w:szCs w:val="24"/>
          <w:lang w:val="af-ZA" w:eastAsia="en-US"/>
        </w:rPr>
      </w:pP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Pr="00A71D81">
        <w:rPr>
          <w:rFonts w:ascii="GHEA Grapalat" w:hAnsi="GHEA Grapalat" w:cs="Sylfaen"/>
          <w:sz w:val="20"/>
          <w:szCs w:val="24"/>
          <w:lang w:val="ru-RU" w:eastAsia="en-US"/>
        </w:rPr>
        <w:t>՝</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427BE0" w:rsidRPr="00427BE0">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տատ, պապ, </w:t>
      </w:r>
      <w:r w:rsidR="00F40755" w:rsidRPr="00F40755">
        <w:rPr>
          <w:rFonts w:ascii="GHEA Grapalat" w:hAnsi="GHEA Grapalat" w:cs="Sylfaen"/>
          <w:szCs w:val="24"/>
          <w:lang w:val="hy-AM"/>
        </w:rPr>
        <w:lastRenderedPageBreak/>
        <w:t>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aff"/>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C5D9F">
        <w:rPr>
          <w:rFonts w:ascii="GHEA Grapalat" w:hAnsi="GHEA Grapalat" w:cs="Sylfaen"/>
          <w:sz w:val="20"/>
          <w:lang w:val="af-ZA"/>
        </w:rPr>
        <w:t xml:space="preserve"> </w:t>
      </w:r>
      <w:r w:rsidRPr="006D2E03">
        <w:rPr>
          <w:rFonts w:ascii="GHEA Grapalat" w:hAnsi="GHEA Grapalat" w:cs="Sylfaen"/>
          <w:sz w:val="20"/>
        </w:rPr>
        <w:t>որոշումը</w:t>
      </w:r>
      <w:r w:rsidRPr="006C5D9F">
        <w:rPr>
          <w:rFonts w:ascii="GHEA Grapalat" w:hAnsi="GHEA Grapalat" w:cs="Sylfaen"/>
          <w:sz w:val="20"/>
          <w:lang w:val="af-ZA"/>
        </w:rPr>
        <w:t xml:space="preserve"> </w:t>
      </w:r>
      <w:r w:rsidRPr="006D2E03">
        <w:rPr>
          <w:rFonts w:ascii="GHEA Grapalat" w:hAnsi="GHEA Grapalat" w:cs="Sylfaen"/>
          <w:sz w:val="20"/>
        </w:rPr>
        <w:t>ներկայացվելու</w:t>
      </w:r>
      <w:r w:rsidRPr="006C5D9F">
        <w:rPr>
          <w:rFonts w:ascii="GHEA Grapalat" w:hAnsi="GHEA Grapalat" w:cs="Sylfaen"/>
          <w:sz w:val="20"/>
          <w:lang w:val="af-ZA"/>
        </w:rPr>
        <w:t xml:space="preserve"> </w:t>
      </w:r>
      <w:r w:rsidRPr="006D2E03">
        <w:rPr>
          <w:rFonts w:ascii="GHEA Grapalat" w:hAnsi="GHEA Grapalat" w:cs="Sylfaen"/>
          <w:sz w:val="20"/>
        </w:rPr>
        <w:t>վերջնաժամկետը</w:t>
      </w:r>
      <w:r w:rsidRPr="006C5D9F">
        <w:rPr>
          <w:rFonts w:ascii="GHEA Grapalat" w:hAnsi="GHEA Grapalat" w:cs="Sylfaen"/>
          <w:sz w:val="20"/>
          <w:lang w:val="af-ZA"/>
        </w:rPr>
        <w:t xml:space="preserve"> </w:t>
      </w:r>
      <w:r w:rsidRPr="006D2E03">
        <w:rPr>
          <w:rFonts w:ascii="GHEA Grapalat" w:hAnsi="GHEA Grapalat" w:cs="Sylfaen"/>
          <w:sz w:val="20"/>
        </w:rPr>
        <w:t>լրանալու</w:t>
      </w:r>
      <w:r w:rsidRPr="006C5D9F">
        <w:rPr>
          <w:rFonts w:ascii="GHEA Grapalat" w:hAnsi="GHEA Grapalat" w:cs="Sylfaen"/>
          <w:sz w:val="20"/>
          <w:lang w:val="af-ZA"/>
        </w:rPr>
        <w:t xml:space="preserve"> </w:t>
      </w:r>
      <w:r w:rsidRPr="006D2E03">
        <w:rPr>
          <w:rFonts w:ascii="GHEA Grapalat" w:hAnsi="GHEA Grapalat" w:cs="Sylfaen"/>
          <w:sz w:val="20"/>
        </w:rPr>
        <w:t>օրվա</w:t>
      </w:r>
      <w:r w:rsidRPr="006C5D9F">
        <w:rPr>
          <w:rFonts w:ascii="GHEA Grapalat" w:hAnsi="GHEA Grapalat" w:cs="Sylfaen"/>
          <w:sz w:val="20"/>
          <w:lang w:val="af-ZA"/>
        </w:rPr>
        <w:t xml:space="preserve"> </w:t>
      </w:r>
      <w:r w:rsidRPr="006D2E03">
        <w:rPr>
          <w:rFonts w:ascii="GHEA Grapalat" w:hAnsi="GHEA Grapalat" w:cs="Sylfaen"/>
          <w:sz w:val="20"/>
        </w:rPr>
        <w:t>դրությամբ</w:t>
      </w:r>
      <w:r w:rsidRPr="006C5D9F">
        <w:rPr>
          <w:rFonts w:ascii="GHEA Grapalat" w:hAnsi="GHEA Grapalat" w:cs="Sylfaen"/>
          <w:sz w:val="20"/>
          <w:lang w:val="af-ZA"/>
        </w:rPr>
        <w:t xml:space="preserve"> </w:t>
      </w:r>
      <w:r w:rsidRPr="006D2E03">
        <w:rPr>
          <w:rFonts w:ascii="GHEA Grapalat" w:hAnsi="GHEA Grapalat" w:cs="Sylfaen"/>
          <w:sz w:val="20"/>
        </w:rPr>
        <w:t>մասնակիցը</w:t>
      </w:r>
      <w:r w:rsidRPr="006C5D9F">
        <w:rPr>
          <w:rFonts w:ascii="GHEA Grapalat" w:hAnsi="GHEA Grapalat" w:cs="Sylfaen"/>
          <w:sz w:val="20"/>
          <w:lang w:val="af-ZA"/>
        </w:rPr>
        <w:t xml:space="preserve"> </w:t>
      </w:r>
      <w:r w:rsidRPr="006D2E03">
        <w:rPr>
          <w:rFonts w:ascii="GHEA Grapalat" w:hAnsi="GHEA Grapalat" w:cs="Sylfaen"/>
          <w:sz w:val="20"/>
        </w:rPr>
        <w:t>կամ</w:t>
      </w:r>
      <w:r w:rsidRPr="006C5D9F">
        <w:rPr>
          <w:rFonts w:ascii="GHEA Grapalat" w:hAnsi="GHEA Grapalat" w:cs="Sylfaen"/>
          <w:sz w:val="20"/>
          <w:lang w:val="af-ZA"/>
        </w:rPr>
        <w:t xml:space="preserve"> </w:t>
      </w:r>
      <w:r w:rsidRPr="006D2E03">
        <w:rPr>
          <w:rFonts w:ascii="GHEA Grapalat" w:hAnsi="GHEA Grapalat" w:cs="Sylfaen"/>
          <w:sz w:val="20"/>
        </w:rPr>
        <w:t>պայմանագիրը</w:t>
      </w:r>
      <w:r w:rsidRPr="006C5D9F">
        <w:rPr>
          <w:rFonts w:ascii="GHEA Grapalat" w:hAnsi="GHEA Grapalat" w:cs="Sylfaen"/>
          <w:sz w:val="20"/>
          <w:lang w:val="af-ZA"/>
        </w:rPr>
        <w:t xml:space="preserve"> </w:t>
      </w:r>
      <w:r w:rsidRPr="006D2E03">
        <w:rPr>
          <w:rFonts w:ascii="GHEA Grapalat" w:hAnsi="GHEA Grapalat" w:cs="Sylfaen"/>
          <w:sz w:val="20"/>
        </w:rPr>
        <w:t>կնքած</w:t>
      </w:r>
      <w:r w:rsidRPr="006C5D9F">
        <w:rPr>
          <w:rFonts w:ascii="GHEA Grapalat" w:hAnsi="GHEA Grapalat" w:cs="Sylfaen"/>
          <w:sz w:val="20"/>
          <w:lang w:val="af-ZA"/>
        </w:rPr>
        <w:t xml:space="preserve"> </w:t>
      </w:r>
      <w:r w:rsidRPr="006D2E03">
        <w:rPr>
          <w:rFonts w:ascii="GHEA Grapalat" w:hAnsi="GHEA Grapalat" w:cs="Sylfaen"/>
          <w:sz w:val="20"/>
        </w:rPr>
        <w:t>անձը</w:t>
      </w:r>
      <w:r w:rsidRPr="006C5D9F">
        <w:rPr>
          <w:rFonts w:ascii="GHEA Grapalat" w:hAnsi="GHEA Grapalat" w:cs="Sylfaen"/>
          <w:sz w:val="20"/>
          <w:lang w:val="af-ZA"/>
        </w:rPr>
        <w:t xml:space="preserve"> </w:t>
      </w:r>
      <w:r w:rsidRPr="006D2E03">
        <w:rPr>
          <w:rFonts w:ascii="GHEA Grapalat" w:hAnsi="GHEA Grapalat" w:cs="Sylfaen"/>
          <w:sz w:val="20"/>
        </w:rPr>
        <w:t>վճարել</w:t>
      </w:r>
      <w:r w:rsidRPr="006C5D9F">
        <w:rPr>
          <w:rFonts w:ascii="GHEA Grapalat" w:hAnsi="GHEA Grapalat" w:cs="Sylfaen"/>
          <w:sz w:val="20"/>
          <w:lang w:val="af-ZA"/>
        </w:rPr>
        <w:t xml:space="preserve"> </w:t>
      </w:r>
      <w:r w:rsidRPr="006D2E03">
        <w:rPr>
          <w:rFonts w:ascii="GHEA Grapalat" w:hAnsi="GHEA Grapalat" w:cs="Sylfaen"/>
          <w:sz w:val="20"/>
        </w:rPr>
        <w:t>է</w:t>
      </w:r>
      <w:r w:rsidRPr="006C5D9F">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C5D9F">
        <w:rPr>
          <w:rFonts w:ascii="GHEA Grapalat" w:hAnsi="GHEA Grapalat" w:cs="Sylfaen"/>
          <w:sz w:val="20"/>
          <w:lang w:val="af-ZA"/>
        </w:rPr>
        <w:t xml:space="preserve"> </w:t>
      </w:r>
      <w:r w:rsidRPr="006D2E03">
        <w:rPr>
          <w:rFonts w:ascii="GHEA Grapalat" w:hAnsi="GHEA Grapalat" w:cs="Sylfaen"/>
          <w:sz w:val="20"/>
        </w:rPr>
        <w:t>որոշումը</w:t>
      </w:r>
      <w:r w:rsidRPr="006C5D9F">
        <w:rPr>
          <w:rFonts w:ascii="GHEA Grapalat" w:hAnsi="GHEA Grapalat" w:cs="Sylfaen"/>
          <w:sz w:val="20"/>
          <w:lang w:val="af-ZA"/>
        </w:rPr>
        <w:t xml:space="preserve"> </w:t>
      </w:r>
      <w:r w:rsidRPr="006D2E03">
        <w:rPr>
          <w:rFonts w:ascii="GHEA Grapalat" w:hAnsi="GHEA Grapalat" w:cs="Sylfaen"/>
          <w:sz w:val="20"/>
        </w:rPr>
        <w:t>ներկայացվելու</w:t>
      </w:r>
      <w:r w:rsidRPr="006C5D9F">
        <w:rPr>
          <w:rFonts w:ascii="GHEA Grapalat" w:hAnsi="GHEA Grapalat" w:cs="Sylfaen"/>
          <w:sz w:val="20"/>
          <w:lang w:val="af-ZA"/>
        </w:rPr>
        <w:t xml:space="preserve"> </w:t>
      </w:r>
      <w:r w:rsidRPr="006D2E03">
        <w:rPr>
          <w:rFonts w:ascii="GHEA Grapalat" w:hAnsi="GHEA Grapalat" w:cs="Sylfaen"/>
          <w:sz w:val="20"/>
        </w:rPr>
        <w:t>վերջնաժամկետը</w:t>
      </w:r>
      <w:r w:rsidRPr="006C5D9F">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4"/>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427BE0">
        <w:rPr>
          <w:rFonts w:ascii="GHEA Grapalat" w:hAnsi="GHEA Grapalat" w:cs="Sylfaen"/>
          <w:lang w:val="es-ES"/>
        </w:rPr>
        <w:t>դեպքում «</w:t>
      </w:r>
      <w:r w:rsidRPr="00F40755">
        <w:rPr>
          <w:rFonts w:ascii="GHEA Grapalat" w:hAnsi="GHEA Grapalat" w:cs="Sylfaen"/>
          <w:lang w:val="es-ES"/>
        </w:rPr>
        <w:t xml:space="preserve"> </w:t>
      </w:r>
      <w:r w:rsidR="00427BE0">
        <w:rPr>
          <w:rFonts w:ascii="GHEA Grapalat" w:hAnsi="GHEA Grapalat" w:cs="Sylfaen"/>
          <w:lang w:val="es-ES"/>
        </w:rPr>
        <w:t>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lastRenderedPageBreak/>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2E10FA" w:rsidRPr="005E1F72" w:rsidRDefault="00030D40" w:rsidP="002E10FA">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2E10FA" w:rsidRPr="005E1F72">
        <w:rPr>
          <w:rFonts w:ascii="GHEA Grapalat" w:hAnsi="GHEA Grapalat" w:cs="Sylfaen"/>
          <w:sz w:val="20"/>
          <w:lang w:val="ru-RU"/>
        </w:rPr>
        <w:t>Ընտրված</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մասնակցի</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հետ</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պայմանագիր</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կնքվում</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է</w:t>
      </w:r>
      <w:r w:rsidR="000A55D7">
        <w:rPr>
          <w:rFonts w:ascii="GHEA Grapalat" w:hAnsi="GHEA Grapalat" w:cs="Sylfaen"/>
          <w:sz w:val="20"/>
          <w:lang w:val="af-ZA"/>
        </w:rPr>
        <w:t>,</w:t>
      </w:r>
      <w:r w:rsidR="002E10FA" w:rsidRPr="005E1F72">
        <w:rPr>
          <w:rFonts w:ascii="GHEA Grapalat" w:hAnsi="GHEA Grapalat" w:cs="Sylfaen"/>
          <w:sz w:val="20"/>
          <w:lang w:val="ru-RU"/>
        </w:rPr>
        <w:t>եթե</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վերջինս</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ներկայացնում</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է</w:t>
      </w:r>
      <w:r w:rsidR="002E10FA" w:rsidRPr="005E1F72">
        <w:rPr>
          <w:rFonts w:ascii="GHEA Grapalat" w:hAnsi="GHEA Grapalat" w:cs="Sylfaen"/>
          <w:sz w:val="20"/>
          <w:lang w:val="af-ZA"/>
        </w:rPr>
        <w:t xml:space="preserve"> </w:t>
      </w:r>
      <w:r w:rsidR="002E10FA">
        <w:rPr>
          <w:rFonts w:ascii="GHEA Grapalat" w:hAnsi="GHEA Grapalat" w:cs="Sylfaen"/>
          <w:sz w:val="20"/>
          <w:lang w:val="hy-AM"/>
        </w:rPr>
        <w:t>որակավորման և</w:t>
      </w:r>
      <w:r w:rsidR="002E10FA" w:rsidRPr="00972668">
        <w:rPr>
          <w:rFonts w:ascii="GHEA Grapalat" w:hAnsi="GHEA Grapalat" w:cs="Sylfaen"/>
          <w:sz w:val="20"/>
          <w:lang w:val="af-ZA"/>
        </w:rPr>
        <w:t xml:space="preserve"> </w:t>
      </w:r>
      <w:r w:rsidR="002E10FA" w:rsidRPr="005E1F72">
        <w:rPr>
          <w:rFonts w:ascii="GHEA Grapalat" w:hAnsi="GHEA Grapalat" w:cs="Sylfaen"/>
          <w:sz w:val="20"/>
          <w:lang w:val="ru-RU"/>
        </w:rPr>
        <w:t>պայմանագրի</w:t>
      </w:r>
      <w:r w:rsidR="002E10FA">
        <w:rPr>
          <w:rFonts w:ascii="GHEA Grapalat" w:hAnsi="GHEA Grapalat" w:cs="Sylfaen"/>
          <w:sz w:val="20"/>
          <w:lang w:val="hy-AM"/>
        </w:rPr>
        <w:t xml:space="preserve"> </w:t>
      </w:r>
      <w:r w:rsidR="002E10FA" w:rsidRPr="005E1F72">
        <w:rPr>
          <w:rFonts w:ascii="GHEA Grapalat" w:hAnsi="GHEA Grapalat" w:cs="Sylfaen"/>
          <w:sz w:val="20"/>
          <w:lang w:val="ru-RU"/>
        </w:rPr>
        <w:t>ապահովում</w:t>
      </w:r>
      <w:r w:rsidR="002E10FA">
        <w:rPr>
          <w:rFonts w:ascii="GHEA Grapalat" w:hAnsi="GHEA Grapalat" w:cs="Sylfaen"/>
          <w:sz w:val="20"/>
          <w:lang w:val="hy-AM"/>
        </w:rPr>
        <w:t>ներ</w:t>
      </w:r>
      <w:r w:rsidR="002E10FA">
        <w:rPr>
          <w:rFonts w:ascii="GHEA Grapalat" w:hAnsi="GHEA Grapalat" w:cs="Sylfaen"/>
          <w:sz w:val="20"/>
        </w:rPr>
        <w:t>ը</w:t>
      </w:r>
      <w:r w:rsidR="002E10FA" w:rsidRPr="005E1F72">
        <w:rPr>
          <w:rFonts w:ascii="GHEA Grapalat" w:hAnsi="GHEA Grapalat" w:cs="Sylfaen"/>
          <w:sz w:val="20"/>
          <w:lang w:val="ru-RU"/>
        </w:rPr>
        <w:t>։</w:t>
      </w:r>
    </w:p>
    <w:p w:rsidR="00BA7FAD" w:rsidRPr="00A71D81" w:rsidRDefault="000A55D7" w:rsidP="000A55D7">
      <w:pPr>
        <w:jc w:val="both"/>
        <w:rPr>
          <w:rFonts w:ascii="GHEA Grapalat" w:hAnsi="GHEA Grapalat" w:cs="Arial"/>
          <w:sz w:val="20"/>
          <w:lang w:val="hy-AM"/>
        </w:rPr>
      </w:pPr>
      <w:r>
        <w:rPr>
          <w:rFonts w:ascii="GHEA Grapalat" w:hAnsi="GHEA Grapalat" w:cs="Sylfaen"/>
          <w:sz w:val="20"/>
          <w:lang w:val="af-ZA"/>
        </w:rPr>
        <w:t xml:space="preserve">  </w:t>
      </w:r>
      <w:r w:rsidR="00AD6D6A"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w:t>
      </w:r>
      <w:r w:rsidR="005A72DB" w:rsidRPr="00A71D81">
        <w:rPr>
          <w:rFonts w:ascii="GHEA Grapalat" w:hAnsi="GHEA Grapalat" w:cs="Sylfaen"/>
          <w:sz w:val="20"/>
          <w:lang w:val="af-ZA"/>
        </w:rPr>
        <w:t>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af6"/>
          <w:rFonts w:ascii="GHEA Grapalat" w:hAnsi="GHEA Grapalat" w:cs="Arial"/>
          <w:sz w:val="20"/>
        </w:rPr>
        <w:footnoteReference w:id="5"/>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0A55D7">
        <w:rPr>
          <w:rFonts w:ascii="GHEA Grapalat" w:hAnsi="GHEA Grapalat" w:cs="Arial"/>
          <w:sz w:val="20"/>
          <w:lang w:val="hy-AM"/>
        </w:rPr>
        <w:t>:</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CF12EE" w:rsidRPr="00404468" w:rsidRDefault="00CF12EE" w:rsidP="0063370F">
      <w:pPr>
        <w:jc w:val="both"/>
        <w:rPr>
          <w:rFonts w:ascii="GHEA Grapalat" w:hAnsi="GHEA Grapalat" w:cs="Arial"/>
          <w:color w:val="FFFFFF"/>
          <w:sz w:val="20"/>
          <w:lang w:val="hy-AM"/>
        </w:rPr>
      </w:pP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7862B1" w:rsidRPr="00A71D81">
        <w:rPr>
          <w:rFonts w:ascii="GHEA Grapalat" w:hAnsi="GHEA Grapalat" w:cs="Sylfaen"/>
          <w:sz w:val="20"/>
          <w:lang w:val="hy-AM"/>
        </w:rPr>
        <w:t>(հավելված 5</w:t>
      </w:r>
      <w:r w:rsidR="00325762" w:rsidRPr="00325762">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 xml:space="preserve">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63370F" w:rsidRPr="0063370F">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505AD4" w:rsidP="00EF3662">
      <w:pPr>
        <w:ind w:firstLine="567"/>
        <w:jc w:val="both"/>
        <w:rPr>
          <w:rFonts w:ascii="GHEA Grapalat" w:hAnsi="GHEA Grapalat" w:cs="Sylfaen"/>
          <w:i/>
          <w:sz w:val="20"/>
          <w:lang w:val="af-ZA"/>
        </w:rPr>
      </w:pP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af6"/>
          <w:rFonts w:ascii="GHEA Grapalat" w:hAnsi="GHEA Grapalat" w:cs="Sylfaen"/>
          <w:color w:val="FFFFFF"/>
          <w:sz w:val="20"/>
        </w:rPr>
        <w:footnoteReference w:id="6"/>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C05C90" w:rsidP="00EF3662">
      <w:pPr>
        <w:pStyle w:val="aa"/>
        <w:ind w:right="-7"/>
        <w:jc w:val="center"/>
        <w:rPr>
          <w:rFonts w:ascii="GHEA Grapalat" w:hAnsi="GHEA Grapalat"/>
          <w:b/>
          <w:szCs w:val="22"/>
          <w:lang w:val="af-ZA"/>
        </w:rPr>
      </w:pPr>
      <w:r>
        <w:rPr>
          <w:rFonts w:ascii="Sylfaen" w:hAnsi="Sylfaen" w:cs="Sylfaen"/>
          <w:b/>
          <w:szCs w:val="22"/>
          <w:lang w:val="af-ZA"/>
        </w:rPr>
        <w:t xml:space="preserve">ԳՆԱՆՇՄԱՆ ՀԱՐՑՄԱՆ </w:t>
      </w:r>
      <w:r w:rsidRPr="00AE2768">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7"/>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325762" w:rsidRPr="00325762">
        <w:rPr>
          <w:rFonts w:ascii="GHEA Grapalat" w:hAnsi="GHEA Grapalat" w:cs="Sylfaen"/>
          <w:sz w:val="20"/>
          <w:szCs w:val="20"/>
          <w:lang w:val="es-ES"/>
        </w:rPr>
        <w:t xml:space="preserve"> </w:t>
      </w:r>
      <w:r w:rsidR="0062775D">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325762" w:rsidRPr="006E01D0" w:rsidRDefault="00325762" w:rsidP="00325762">
      <w:pPr>
        <w:pStyle w:val="a3"/>
        <w:spacing w:line="240" w:lineRule="auto"/>
        <w:jc w:val="center"/>
        <w:rPr>
          <w:rFonts w:ascii="Sylfaen" w:hAnsi="Sylfaen"/>
          <w:i w:val="0"/>
          <w:sz w:val="24"/>
          <w:szCs w:val="24"/>
          <w:lang w:val="af-ZA"/>
        </w:rPr>
      </w:pPr>
      <w:r>
        <w:rPr>
          <w:rFonts w:ascii="GHEA Grapalat" w:hAnsi="GHEA Grapalat"/>
          <w:sz w:val="24"/>
          <w:szCs w:val="24"/>
          <w:lang w:val="af-ZA"/>
        </w:rPr>
        <w:t xml:space="preserve">                                                                                           </w:t>
      </w:r>
      <w:r w:rsidR="00B2572B" w:rsidRPr="00A71D81">
        <w:rPr>
          <w:rFonts w:ascii="GHEA Grapalat" w:hAnsi="GHEA Grapalat"/>
          <w:sz w:val="24"/>
          <w:szCs w:val="24"/>
          <w:lang w:val="af-ZA"/>
        </w:rPr>
        <w:t>«</w:t>
      </w:r>
      <w:r w:rsidR="00C05C90" w:rsidRPr="00C05C90">
        <w:rPr>
          <w:rFonts w:ascii="Arial Unicode" w:hAnsi="Arial Unicode"/>
          <w:i w:val="0"/>
          <w:sz w:val="24"/>
          <w:szCs w:val="24"/>
          <w:lang w:val="es-ES"/>
        </w:rPr>
        <w:t xml:space="preserve"> </w:t>
      </w:r>
      <w:r w:rsidR="00105059">
        <w:rPr>
          <w:rFonts w:ascii="Arial Unicode" w:hAnsi="Arial Unicode"/>
          <w:i w:val="0"/>
          <w:sz w:val="24"/>
          <w:szCs w:val="24"/>
          <w:lang w:val="ru-RU"/>
        </w:rPr>
        <w:t>ՎՀՄ</w:t>
      </w:r>
      <w:r w:rsidR="00105059" w:rsidRPr="005B5F33">
        <w:rPr>
          <w:rFonts w:ascii="Arial Unicode" w:hAnsi="Arial Unicode"/>
          <w:i w:val="0"/>
          <w:sz w:val="24"/>
          <w:szCs w:val="24"/>
          <w:lang w:val="es-ES"/>
        </w:rPr>
        <w:t>-</w:t>
      </w:r>
      <w:r w:rsidR="00105059">
        <w:rPr>
          <w:rFonts w:ascii="Arial Unicode" w:hAnsi="Arial Unicode"/>
          <w:i w:val="0"/>
          <w:sz w:val="24"/>
          <w:szCs w:val="24"/>
          <w:lang w:val="ru-RU"/>
        </w:rPr>
        <w:t>ԳՀԱՊՁԲ</w:t>
      </w:r>
      <w:r w:rsidR="00105059" w:rsidRPr="005B5F33">
        <w:rPr>
          <w:rFonts w:ascii="Arial Unicode" w:hAnsi="Arial Unicode"/>
          <w:i w:val="0"/>
          <w:sz w:val="24"/>
          <w:szCs w:val="24"/>
          <w:lang w:val="es-ES"/>
        </w:rPr>
        <w:t>-22/02</w:t>
      </w:r>
    </w:p>
    <w:p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rsidR="00B2572B" w:rsidRPr="00A71D81" w:rsidRDefault="00C05C90"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D80C2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հրավերին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w:t>
      </w:r>
      <w:r w:rsidR="00C05C90">
        <w:rPr>
          <w:rFonts w:ascii="GHEA Grapalat" w:hAnsi="GHEA Grapalat" w:cs="Sylfaen"/>
          <w:sz w:val="20"/>
          <w:szCs w:val="20"/>
          <w:lang w:val="es-ES"/>
        </w:rPr>
        <w:t>ց</w:t>
      </w:r>
      <w:r w:rsidRPr="00C05C90">
        <w:rPr>
          <w:rFonts w:ascii="GHEA Grapalat" w:hAnsi="GHEA Grapalat" w:cs="Sylfaen"/>
          <w:sz w:val="20"/>
          <w:szCs w:val="20"/>
          <w:lang w:val="es-ES"/>
        </w:rPr>
        <w:t>«</w:t>
      </w:r>
      <w:r w:rsidR="00105059">
        <w:rPr>
          <w:rFonts w:ascii="GHEA Grapalat" w:hAnsi="GHEA Grapalat" w:cs="Sylfaen"/>
          <w:sz w:val="20"/>
          <w:szCs w:val="20"/>
          <w:lang w:val="es-ES"/>
        </w:rPr>
        <w:t>ՎՀՄ-ԳՀԱՊՁԲ-22/02</w:t>
      </w:r>
      <w:r w:rsidRPr="00C05C90">
        <w:rPr>
          <w:rFonts w:ascii="GHEA Grapalat" w:hAnsi="GHEA Grapalat" w:cs="Sylfaen"/>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rsidR="00B2572B" w:rsidRPr="00A71D81" w:rsidRDefault="00D80C21"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բավարարում է </w:t>
      </w:r>
      <w:r w:rsidR="00325762">
        <w:rPr>
          <w:rFonts w:ascii="GHEA Grapalat" w:hAnsi="GHEA Grapalat" w:cs="Sylfaen"/>
          <w:sz w:val="20"/>
          <w:szCs w:val="20"/>
          <w:lang w:val="es-ES"/>
        </w:rPr>
        <w:t>«</w:t>
      </w:r>
      <w:r w:rsidR="00105059">
        <w:rPr>
          <w:rFonts w:ascii="GHEA Grapalat" w:hAnsi="GHEA Grapalat" w:cs="Sylfaen"/>
          <w:sz w:val="20"/>
          <w:szCs w:val="20"/>
          <w:lang w:val="es-ES"/>
        </w:rPr>
        <w:t>ՎՀՄ-ԳՀԱՊՁԲ-22/02</w:t>
      </w:r>
      <w:r w:rsidR="00C67C0A" w:rsidRPr="00C05C90">
        <w:rPr>
          <w:rFonts w:ascii="GHEA Grapalat" w:hAnsi="GHEA Grapalat" w:cs="Sylfaen"/>
          <w:sz w:val="20"/>
          <w:szCs w:val="20"/>
          <w:lang w:val="es-ES"/>
        </w:rPr>
        <w:t>»</w:t>
      </w:r>
      <w:r w:rsidR="00C67C0A" w:rsidRPr="00A71D81">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D80C2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af6"/>
          <w:rFonts w:ascii="GHEA Grapalat" w:hAnsi="GHEA Grapalat" w:cs="Sylfaen"/>
          <w:sz w:val="20"/>
          <w:lang w:val="hy-AM"/>
        </w:rPr>
        <w:footnoteReference w:id="8"/>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325762">
        <w:rPr>
          <w:rFonts w:ascii="GHEA Grapalat" w:hAnsi="GHEA Grapalat" w:cs="Sylfaen"/>
          <w:sz w:val="20"/>
          <w:szCs w:val="20"/>
          <w:lang w:val="es-ES"/>
        </w:rPr>
        <w:t>«</w:t>
      </w:r>
      <w:r w:rsidR="00105059">
        <w:rPr>
          <w:rFonts w:ascii="GHEA Grapalat" w:hAnsi="GHEA Grapalat" w:cs="Sylfaen"/>
          <w:sz w:val="20"/>
          <w:szCs w:val="20"/>
          <w:lang w:val="es-ES"/>
        </w:rPr>
        <w:t>ՎՀՄ-ԳՀԱՊՁԲ-22/02</w:t>
      </w:r>
      <w:r w:rsidR="00C67C0A" w:rsidRPr="00C05C90">
        <w:rPr>
          <w:rFonts w:ascii="GHEA Grapalat" w:hAnsi="GHEA Grapalat" w:cs="Sylfaen"/>
          <w:sz w:val="20"/>
          <w:szCs w:val="20"/>
          <w:lang w:val="es-ES"/>
        </w:rPr>
        <w:t>»</w:t>
      </w:r>
      <w:r w:rsidR="00C67C0A" w:rsidRPr="00A71D81">
        <w:rPr>
          <w:rFonts w:ascii="GHEA Grapalat" w:hAnsi="GHEA Grapalat"/>
          <w:sz w:val="20"/>
          <w:szCs w:val="20"/>
          <w:lang w:val="es-ES"/>
        </w:rPr>
        <w:t xml:space="preserve"> </w:t>
      </w:r>
      <w:r w:rsidR="006C3873" w:rsidRPr="00A71D81">
        <w:rPr>
          <w:rFonts w:ascii="GHEA Grapalat" w:hAnsi="GHEA Grapalat" w:cs="Arial"/>
          <w:sz w:val="20"/>
          <w:szCs w:val="20"/>
          <w:lang w:val="es-ES"/>
        </w:rPr>
        <w:t xml:space="preserve">ծածկագրով </w:t>
      </w:r>
      <w:r w:rsidR="00C67C0A">
        <w:rPr>
          <w:rFonts w:ascii="GHEA Grapalat" w:hAnsi="GHEA Grapalat" w:cs="Arial"/>
          <w:sz w:val="20"/>
          <w:szCs w:val="20"/>
          <w:lang w:val="es-ES"/>
        </w:rPr>
        <w:t>գնանշման հարցման</w:t>
      </w:r>
      <w:r w:rsidR="006C3873" w:rsidRPr="00A71D81">
        <w:rPr>
          <w:rFonts w:ascii="GHEA Grapalat" w:hAnsi="GHEA Grapalat" w:cs="Arial"/>
          <w:sz w:val="20"/>
          <w:szCs w:val="20"/>
          <w:lang w:val="es-ES"/>
        </w:rPr>
        <w:t xml:space="preserve"> մրցույթին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lastRenderedPageBreak/>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CE3A99" w:rsidRPr="00DA5FF7" w:rsidRDefault="00B2572B" w:rsidP="00DA5FF7">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9"/>
      </w:r>
      <w:r w:rsidRPr="00A71D81">
        <w:rPr>
          <w:rFonts w:ascii="GHEA Grapalat" w:hAnsi="GHEA Grapalat" w:cs="Arial"/>
          <w:sz w:val="20"/>
          <w:lang w:val="hy-AM"/>
        </w:rPr>
        <w:tab/>
      </w:r>
      <w:r w:rsidR="00CE3A99" w:rsidRPr="00A71D81">
        <w:rPr>
          <w:rFonts w:ascii="GHEA Grapalat" w:hAnsi="GHEA Grapalat" w:cs="Sylfaen"/>
          <w:b/>
          <w:lang w:val="hy-AM"/>
        </w:rPr>
        <w:br w:type="page"/>
      </w:r>
      <w:r w:rsidR="00CE3A99"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0B1088" w:rsidRPr="00A71D81" w:rsidRDefault="00325762" w:rsidP="000B1088">
      <w:pPr>
        <w:pStyle w:val="31"/>
        <w:spacing w:line="240" w:lineRule="auto"/>
        <w:jc w:val="right"/>
        <w:rPr>
          <w:rFonts w:ascii="GHEA Grapalat" w:hAnsi="GHEA Grapalat" w:cs="Arial"/>
          <w:b/>
          <w:lang w:val="hy-AM"/>
        </w:rPr>
      </w:pPr>
      <w:r>
        <w:rPr>
          <w:rFonts w:ascii="GHEA Grapalat" w:hAnsi="GHEA Grapalat" w:cs="Sylfaen"/>
          <w:b/>
          <w:lang w:val="es-ES"/>
        </w:rPr>
        <w:t>«</w:t>
      </w:r>
      <w:r w:rsidR="00105059">
        <w:rPr>
          <w:rFonts w:ascii="GHEA Grapalat" w:hAnsi="GHEA Grapalat" w:cs="Sylfaen"/>
          <w:b/>
          <w:lang w:val="es-ES"/>
        </w:rPr>
        <w:t>ՎՀՄ-ԳՀԱՊՁԲ-22/02</w:t>
      </w:r>
      <w:r w:rsidR="00C67C0A" w:rsidRPr="00C67C0A">
        <w:rPr>
          <w:rFonts w:ascii="GHEA Grapalat" w:hAnsi="GHEA Grapalat" w:cs="Sylfaen"/>
          <w:b/>
          <w:lang w:val="es-ES"/>
        </w:rPr>
        <w:t>»</w:t>
      </w:r>
      <w:r w:rsidR="00C67C0A" w:rsidRPr="00A71D81">
        <w:rPr>
          <w:rFonts w:ascii="GHEA Grapalat" w:hAnsi="GHEA Grapalat"/>
          <w:lang w:val="es-ES"/>
        </w:rPr>
        <w:t xml:space="preserve"> </w:t>
      </w:r>
      <w:r w:rsidR="000B1088" w:rsidRPr="00A71D81">
        <w:rPr>
          <w:rFonts w:ascii="GHEA Grapalat" w:hAnsi="GHEA Grapalat" w:cs="Sylfaen"/>
          <w:b/>
          <w:lang w:val="hy-AM"/>
        </w:rPr>
        <w:t>ծա</w:t>
      </w:r>
      <w:r w:rsidR="000B1088" w:rsidRPr="00C67C0A">
        <w:rPr>
          <w:rFonts w:ascii="GHEA Grapalat" w:hAnsi="GHEA Grapalat" w:cs="Sylfaen"/>
          <w:lang w:val="hy-AM"/>
        </w:rPr>
        <w:t>ծկագ</w:t>
      </w:r>
      <w:r w:rsidR="000B1088" w:rsidRPr="00A71D81">
        <w:rPr>
          <w:rFonts w:ascii="GHEA Grapalat" w:hAnsi="GHEA Grapalat" w:cs="Sylfaen"/>
          <w:b/>
          <w:lang w:val="hy-AM"/>
        </w:rPr>
        <w:t>րով</w:t>
      </w:r>
    </w:p>
    <w:p w:rsidR="000B1088" w:rsidRPr="00A71D81" w:rsidRDefault="00C67C0A" w:rsidP="000B1088">
      <w:pPr>
        <w:pStyle w:val="31"/>
        <w:spacing w:line="240" w:lineRule="auto"/>
        <w:jc w:val="right"/>
        <w:rPr>
          <w:rFonts w:ascii="GHEA Grapalat" w:hAnsi="GHEA Grapalat" w:cs="Arial"/>
          <w:b/>
          <w:lang w:val="hy-AM"/>
        </w:rPr>
      </w:pPr>
      <w:r w:rsidRPr="00C67C0A">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325762">
        <w:rPr>
          <w:rFonts w:ascii="GHEA Grapalat" w:hAnsi="GHEA Grapalat" w:cs="Sylfaen"/>
          <w:sz w:val="20"/>
          <w:szCs w:val="20"/>
          <w:lang w:val="es-ES"/>
        </w:rPr>
        <w:t>«</w:t>
      </w:r>
      <w:r w:rsidR="00105059">
        <w:rPr>
          <w:rFonts w:ascii="GHEA Grapalat" w:hAnsi="GHEA Grapalat" w:cs="Sylfaen"/>
          <w:sz w:val="20"/>
          <w:szCs w:val="20"/>
          <w:lang w:val="es-ES"/>
        </w:rPr>
        <w:t>ՎՀՄ-ԳՀԱՊՁԲ-22/02</w:t>
      </w:r>
      <w:r w:rsidR="00C67C0A" w:rsidRPr="00C05C90">
        <w:rPr>
          <w:rFonts w:ascii="GHEA Grapalat" w:hAnsi="GHEA Grapalat" w:cs="Sylfaen"/>
          <w:sz w:val="20"/>
          <w:szCs w:val="20"/>
          <w:lang w:val="es-ES"/>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DA5FF7" w:rsidP="000B1088">
      <w:pPr>
        <w:jc w:val="both"/>
        <w:rPr>
          <w:rFonts w:ascii="GHEA Grapalat" w:hAnsi="GHEA Grapalat"/>
          <w:lang w:val="hy-AM"/>
        </w:rPr>
      </w:pPr>
      <w:r>
        <w:rPr>
          <w:rFonts w:ascii="GHEA Grapalat" w:hAnsi="GHEA Grapalat" w:cs="Arial"/>
          <w:sz w:val="20"/>
          <w:szCs w:val="20"/>
          <w:lang w:val="es-ES"/>
        </w:rPr>
        <w:t>ծածկագրով գնանշման հարցման</w:t>
      </w:r>
      <w:r w:rsidR="000B1088"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325762" w:rsidP="00BF1194">
      <w:pPr>
        <w:pStyle w:val="31"/>
        <w:spacing w:line="240" w:lineRule="auto"/>
        <w:jc w:val="right"/>
        <w:rPr>
          <w:rFonts w:ascii="GHEA Grapalat" w:hAnsi="GHEA Grapalat" w:cs="Arial"/>
          <w:b/>
          <w:lang w:val="hy-AM"/>
        </w:rPr>
      </w:pPr>
      <w:r>
        <w:rPr>
          <w:rFonts w:ascii="GHEA Grapalat" w:hAnsi="GHEA Grapalat" w:cs="Sylfaen"/>
          <w:lang w:val="es-ES"/>
        </w:rPr>
        <w:t>«</w:t>
      </w:r>
      <w:r w:rsidR="00105059">
        <w:rPr>
          <w:rFonts w:ascii="GHEA Grapalat" w:hAnsi="GHEA Grapalat" w:cs="Sylfaen"/>
          <w:lang w:val="es-ES"/>
        </w:rPr>
        <w:t>ՎՀՄ-ԳՀԱՊՁԲ-22/02</w:t>
      </w:r>
      <w:r w:rsidR="00C67C0A" w:rsidRPr="00C05C90">
        <w:rPr>
          <w:rFonts w:ascii="GHEA Grapalat" w:hAnsi="GHEA Grapalat" w:cs="Sylfaen"/>
          <w:lang w:val="es-ES"/>
        </w:rPr>
        <w:t>»</w:t>
      </w:r>
      <w:r w:rsidR="00C67C0A" w:rsidRPr="00A71D81">
        <w:rPr>
          <w:rFonts w:ascii="GHEA Grapalat" w:hAnsi="GHEA Grapalat"/>
          <w:lang w:val="es-ES"/>
        </w:rPr>
        <w:t xml:space="preserve"> </w:t>
      </w:r>
      <w:r w:rsidR="00BF1194" w:rsidRPr="00A71D81">
        <w:rPr>
          <w:rFonts w:ascii="GHEA Grapalat" w:hAnsi="GHEA Grapalat" w:cs="Sylfaen"/>
          <w:b/>
          <w:lang w:val="hy-AM"/>
        </w:rPr>
        <w:t>ծածկագրով</w:t>
      </w:r>
    </w:p>
    <w:p w:rsidR="00BF1194" w:rsidRPr="00A71D81" w:rsidRDefault="00C67C0A" w:rsidP="00BF1194">
      <w:pPr>
        <w:pStyle w:val="31"/>
        <w:spacing w:line="240" w:lineRule="auto"/>
        <w:jc w:val="right"/>
        <w:rPr>
          <w:rFonts w:ascii="GHEA Grapalat" w:hAnsi="GHEA Grapalat" w:cs="Arial"/>
          <w:b/>
          <w:lang w:val="hy-AM"/>
        </w:rPr>
      </w:pPr>
      <w:r w:rsidRPr="00C67C0A">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Հայտարարագիրը ներկայացնող անձի </w:t>
            </w:r>
            <w:r w:rsidRPr="00A71D81">
              <w:rPr>
                <w:rFonts w:ascii="GHEA Grapalat" w:eastAsia="GHEA Grapalat" w:hAnsi="GHEA Grapalat" w:cs="GHEA Grapalat"/>
                <w:color w:val="000000"/>
              </w:rPr>
              <w:lastRenderedPageBreak/>
              <w:t>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lastRenderedPageBreak/>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w:t>
      </w:r>
      <w:r w:rsidRPr="00A71D81">
        <w:rPr>
          <w:rFonts w:ascii="GHEA Grapalat" w:eastAsia="GHEA Grapalat" w:hAnsi="GHEA Grapalat" w:cs="GHEA Grapalat"/>
        </w:rPr>
        <w:lastRenderedPageBreak/>
        <w:t>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w:t>
      </w:r>
      <w:r w:rsidRPr="00A71D81">
        <w:rPr>
          <w:rFonts w:ascii="GHEA Grapalat" w:eastAsia="GHEA Grapalat" w:hAnsi="GHEA Grapalat" w:cs="GHEA Grapalat"/>
        </w:rPr>
        <w:lastRenderedPageBreak/>
        <w:t>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w:t>
      </w:r>
      <w:r w:rsidRPr="00A71D81">
        <w:rPr>
          <w:rFonts w:ascii="GHEA Grapalat" w:eastAsia="GHEA Grapalat" w:hAnsi="GHEA Grapalat" w:cs="GHEA Grapalat"/>
        </w:rPr>
        <w:lastRenderedPageBreak/>
        <w:t>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w:t>
      </w:r>
      <w:r w:rsidRPr="00A71D81">
        <w:rPr>
          <w:rFonts w:ascii="GHEA Grapalat" w:eastAsia="GHEA Grapalat" w:hAnsi="GHEA Grapalat" w:cs="GHEA Grapalat"/>
        </w:rPr>
        <w:lastRenderedPageBreak/>
        <w:t>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B2572B" w:rsidRPr="00A71D81" w:rsidRDefault="00325762" w:rsidP="00EF3662">
      <w:pPr>
        <w:pStyle w:val="31"/>
        <w:spacing w:line="240" w:lineRule="auto"/>
        <w:jc w:val="right"/>
        <w:rPr>
          <w:rFonts w:ascii="GHEA Grapalat" w:hAnsi="GHEA Grapalat" w:cs="Arial"/>
          <w:b/>
          <w:lang w:val="hy-AM"/>
        </w:rPr>
      </w:pPr>
      <w:r>
        <w:rPr>
          <w:rFonts w:ascii="GHEA Grapalat" w:hAnsi="GHEA Grapalat" w:cs="Sylfaen"/>
          <w:lang w:val="es-ES"/>
        </w:rPr>
        <w:t>«</w:t>
      </w:r>
      <w:r w:rsidR="00105059">
        <w:rPr>
          <w:rFonts w:ascii="GHEA Grapalat" w:hAnsi="GHEA Grapalat" w:cs="Sylfaen"/>
          <w:lang w:val="es-ES"/>
        </w:rPr>
        <w:t>ՎՀՄ-ԳՀԱՊՁԲ-22/02</w:t>
      </w:r>
      <w:r w:rsidR="00C67C0A" w:rsidRPr="00C05C90">
        <w:rPr>
          <w:rFonts w:ascii="GHEA Grapalat" w:hAnsi="GHEA Grapalat" w:cs="Sylfaen"/>
          <w:lang w:val="es-ES"/>
        </w:rPr>
        <w:t>»</w:t>
      </w:r>
      <w:r w:rsidR="00C67C0A" w:rsidRPr="00A71D81">
        <w:rPr>
          <w:rFonts w:ascii="GHEA Grapalat" w:hAnsi="GHEA Grapalat"/>
          <w:lang w:val="es-ES"/>
        </w:rPr>
        <w:t xml:space="preserve"> </w:t>
      </w:r>
      <w:r w:rsidR="00B2572B" w:rsidRPr="00A71D81">
        <w:rPr>
          <w:rFonts w:ascii="GHEA Grapalat" w:hAnsi="GHEA Grapalat" w:cs="Sylfaen"/>
          <w:b/>
          <w:lang w:val="hy-AM"/>
        </w:rPr>
        <w:t>ծածկագրով</w:t>
      </w:r>
    </w:p>
    <w:p w:rsidR="00B2572B" w:rsidRPr="00A71D81" w:rsidRDefault="00C67C0A" w:rsidP="00EF3662">
      <w:pPr>
        <w:pStyle w:val="31"/>
        <w:spacing w:line="240" w:lineRule="auto"/>
        <w:jc w:val="right"/>
        <w:rPr>
          <w:rFonts w:ascii="GHEA Grapalat" w:hAnsi="GHEA Grapalat" w:cs="Arial"/>
          <w:b/>
          <w:lang w:val="hy-AM"/>
        </w:rPr>
      </w:pPr>
      <w:r w:rsidRPr="00C67C0A">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325762">
        <w:rPr>
          <w:rFonts w:ascii="GHEA Grapalat" w:hAnsi="GHEA Grapalat" w:cs="Sylfaen"/>
          <w:sz w:val="20"/>
          <w:szCs w:val="20"/>
          <w:lang w:val="es-ES"/>
        </w:rPr>
        <w:t>«</w:t>
      </w:r>
      <w:r w:rsidR="00105059">
        <w:rPr>
          <w:rFonts w:ascii="GHEA Grapalat" w:hAnsi="GHEA Grapalat" w:cs="Sylfaen"/>
          <w:sz w:val="20"/>
          <w:szCs w:val="20"/>
          <w:lang w:val="es-ES"/>
        </w:rPr>
        <w:t>ՎՀՄ-ԳՀԱՊՁԲ-22/02</w:t>
      </w:r>
      <w:r w:rsidR="00C67C0A" w:rsidRPr="00C05C90">
        <w:rPr>
          <w:rFonts w:ascii="GHEA Grapalat" w:hAnsi="GHEA Grapalat" w:cs="Sylfaen"/>
          <w:sz w:val="20"/>
          <w:szCs w:val="20"/>
          <w:lang w:val="es-ES"/>
        </w:rPr>
        <w:t>»</w:t>
      </w:r>
      <w:r w:rsidR="00C67C0A" w:rsidRPr="00A71D81">
        <w:rPr>
          <w:rFonts w:ascii="GHEA Grapalat" w:hAnsi="GHEA Grapalat"/>
          <w:sz w:val="20"/>
          <w:szCs w:val="20"/>
          <w:lang w:val="es-ES"/>
        </w:rPr>
        <w:t xml:space="preserve"> </w:t>
      </w:r>
      <w:r w:rsidR="0062775D">
        <w:rPr>
          <w:rFonts w:ascii="GHEA Grapalat" w:hAnsi="GHEA Grapalat" w:cs="Arial"/>
          <w:sz w:val="20"/>
          <w:szCs w:val="20"/>
          <w:lang w:val="es-ES"/>
        </w:rPr>
        <w:t xml:space="preserve">ծածկագրով գնանշման հարցման </w:t>
      </w:r>
      <w:r w:rsidRPr="00A71D81">
        <w:rPr>
          <w:rFonts w:ascii="GHEA Grapalat" w:hAnsi="GHEA Grapalat" w:cs="Arial"/>
          <w:sz w:val="20"/>
          <w:szCs w:val="20"/>
          <w:lang w:val="es-ES"/>
        </w:rPr>
        <w:t xml:space="preserve">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B5F33"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B5F33"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5B5F33"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5B5F33"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10"/>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DA5FF7" w:rsidRPr="00404468" w:rsidRDefault="00DA5FF7" w:rsidP="00DA5FF7">
      <w:pPr>
        <w:pStyle w:val="31"/>
        <w:spacing w:line="240" w:lineRule="auto"/>
        <w:jc w:val="center"/>
        <w:rPr>
          <w:rFonts w:ascii="GHEA Grapalat" w:hAnsi="GHEA Grapalat" w:cs="Sylfaen"/>
          <w:b/>
          <w:lang w:val="hy-AM"/>
        </w:rPr>
      </w:pP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325762" w:rsidP="007862B1">
      <w:pPr>
        <w:pStyle w:val="31"/>
        <w:spacing w:line="240" w:lineRule="auto"/>
        <w:jc w:val="right"/>
        <w:rPr>
          <w:rFonts w:ascii="GHEA Grapalat" w:hAnsi="GHEA Grapalat" w:cs="Arial"/>
          <w:b/>
          <w:lang w:val="hy-AM"/>
        </w:rPr>
      </w:pPr>
      <w:r>
        <w:rPr>
          <w:rFonts w:ascii="GHEA Grapalat" w:hAnsi="GHEA Grapalat" w:cs="Sylfaen"/>
          <w:lang w:val="es-ES"/>
        </w:rPr>
        <w:t>«</w:t>
      </w:r>
      <w:r w:rsidR="00105059">
        <w:rPr>
          <w:rFonts w:ascii="GHEA Grapalat" w:hAnsi="GHEA Grapalat" w:cs="Sylfaen"/>
          <w:lang w:val="es-ES"/>
        </w:rPr>
        <w:t>ՎՀՄ-ԳՀԱՊՁԲ-22/02</w:t>
      </w:r>
      <w:r w:rsidR="00C67C0A" w:rsidRPr="00C05C90">
        <w:rPr>
          <w:rFonts w:ascii="GHEA Grapalat" w:hAnsi="GHEA Grapalat" w:cs="Sylfaen"/>
          <w:lang w:val="es-ES"/>
        </w:rPr>
        <w:t>»</w:t>
      </w:r>
      <w:r w:rsidR="00C67C0A" w:rsidRPr="00A71D81">
        <w:rPr>
          <w:rFonts w:ascii="GHEA Grapalat" w:hAnsi="GHEA Grapalat"/>
          <w:lang w:val="es-ES"/>
        </w:rPr>
        <w:t xml:space="preserve"> </w:t>
      </w:r>
      <w:r w:rsidR="00C67C0A">
        <w:rPr>
          <w:rFonts w:ascii="GHEA Grapalat" w:hAnsi="GHEA Grapalat"/>
          <w:lang w:val="es-ES"/>
        </w:rPr>
        <w:t xml:space="preserve"> </w:t>
      </w:r>
      <w:r w:rsidR="007862B1" w:rsidRPr="00A71D81">
        <w:rPr>
          <w:rFonts w:ascii="GHEA Grapalat" w:hAnsi="GHEA Grapalat" w:cs="Sylfaen"/>
          <w:b/>
          <w:lang w:val="hy-AM"/>
        </w:rPr>
        <w:t>ծածկագրով</w:t>
      </w:r>
    </w:p>
    <w:p w:rsidR="007862B1" w:rsidRPr="00A71D81" w:rsidRDefault="00C67C0A" w:rsidP="007862B1">
      <w:pPr>
        <w:pStyle w:val="31"/>
        <w:spacing w:line="240" w:lineRule="auto"/>
        <w:jc w:val="right"/>
        <w:rPr>
          <w:rFonts w:ascii="GHEA Grapalat" w:hAnsi="GHEA Grapalat" w:cs="Sylfaen"/>
          <w:b/>
          <w:lang w:val="hy-AM"/>
        </w:rPr>
      </w:pPr>
      <w:r w:rsidRPr="00C67C0A">
        <w:rPr>
          <w:rFonts w:ascii="GHEA Grapalat" w:hAnsi="GHEA Grapalat" w:cs="Sylfaen"/>
          <w:b/>
          <w:lang w:val="hy-AM"/>
        </w:rPr>
        <w:t xml:space="preserve">գնանշման հարցման </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Ընկերությունը մասնակցում է</w:t>
      </w:r>
      <w:r w:rsidR="00325762">
        <w:rPr>
          <w:rFonts w:ascii="GHEA Grapalat" w:hAnsi="GHEA Grapalat" w:cs="GHEA Grapalat"/>
          <w:sz w:val="20"/>
          <w:szCs w:val="20"/>
          <w:lang w:val="pt-BR"/>
        </w:rPr>
        <w:t xml:space="preserve"> Վանաշեն համայնքի </w:t>
      </w:r>
      <w:r w:rsidR="00C67C0A">
        <w:rPr>
          <w:rFonts w:ascii="GHEA Grapalat" w:hAnsi="GHEA Grapalat" w:cs="GHEA Grapalat"/>
          <w:sz w:val="20"/>
          <w:szCs w:val="20"/>
          <w:lang w:val="pt-BR"/>
        </w:rPr>
        <w:t xml:space="preserve"> մանկապարտեզ ՀՈԱԿ</w:t>
      </w:r>
      <w:r w:rsidRPr="00A71D81">
        <w:rPr>
          <w:rFonts w:ascii="GHEA Grapalat" w:hAnsi="GHEA Grapalat" w:cs="GHEA Grapalat"/>
          <w:sz w:val="20"/>
          <w:szCs w:val="20"/>
          <w:lang w:val="pt-BR"/>
        </w:rPr>
        <w:t xml:space="preserve">*  (այսուհետ` Պատվիրատու) կողմից </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325762">
        <w:rPr>
          <w:rFonts w:ascii="GHEA Grapalat" w:hAnsi="GHEA Grapalat" w:cs="Sylfaen"/>
          <w:sz w:val="20"/>
          <w:szCs w:val="20"/>
          <w:lang w:val="es-ES"/>
        </w:rPr>
        <w:t>«</w:t>
      </w:r>
      <w:r w:rsidR="00105059">
        <w:rPr>
          <w:rFonts w:ascii="GHEA Grapalat" w:hAnsi="GHEA Grapalat" w:cs="Sylfaen"/>
          <w:sz w:val="20"/>
          <w:szCs w:val="20"/>
          <w:lang w:val="es-ES"/>
        </w:rPr>
        <w:t>ՎՀՄ-ԳՀԱՊՁԲ-22/02</w:t>
      </w:r>
      <w:r w:rsidR="00C67C0A" w:rsidRPr="00C05C90">
        <w:rPr>
          <w:rFonts w:ascii="GHEA Grapalat" w:hAnsi="GHEA Grapalat" w:cs="Sylfaen"/>
          <w:sz w:val="20"/>
          <w:szCs w:val="20"/>
          <w:lang w:val="es-ES"/>
        </w:rPr>
        <w:t>»</w:t>
      </w:r>
      <w:r w:rsidR="00C67C0A" w:rsidRPr="00A71D81">
        <w:rPr>
          <w:rFonts w:ascii="GHEA Grapalat" w:hAnsi="GHEA Grapalat"/>
          <w:sz w:val="20"/>
          <w:szCs w:val="20"/>
          <w:lang w:val="es-ES"/>
        </w:rPr>
        <w:t xml:space="preserve"> </w:t>
      </w:r>
      <w:r w:rsidRPr="00A71D81">
        <w:rPr>
          <w:rFonts w:ascii="GHEA Grapalat" w:hAnsi="GHEA Grapalat" w:cs="GHEA Grapalat"/>
          <w:sz w:val="20"/>
          <w:szCs w:val="20"/>
          <w:lang w:val="pt-BR"/>
        </w:rPr>
        <w:t xml:space="preserve"> ծածկագրով գնման ընթացակարգին:</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5097E" w:rsidRDefault="00595213" w:rsidP="00CB0ADE">
            <w:pPr>
              <w:rPr>
                <w:rFonts w:ascii="GHEA Grapalat" w:hAnsi="GHEA Grapalat" w:cs="Arial"/>
                <w:sz w:val="20"/>
                <w:szCs w:val="20"/>
              </w:rPr>
            </w:pPr>
            <w:r w:rsidRPr="0025097E">
              <w:rPr>
                <w:rFonts w:ascii="GHEA Grapalat" w:hAnsi="GHEA Grapalat" w:cs="Sylfaen"/>
                <w:sz w:val="20"/>
                <w:szCs w:val="20"/>
                <w:lang w:val="hy-AM"/>
              </w:rPr>
              <w:t>9</w:t>
            </w:r>
            <w:r w:rsidRPr="0025097E">
              <w:rPr>
                <w:rFonts w:ascii="GHEA Grapalat" w:hAnsi="GHEA Grapalat" w:cs="Sylfaen"/>
                <w:sz w:val="20"/>
                <w:szCs w:val="20"/>
              </w:rPr>
              <w:t>. Շահառու</w:t>
            </w:r>
            <w:r w:rsidRPr="0025097E">
              <w:rPr>
                <w:rFonts w:ascii="GHEA Grapalat" w:hAnsi="GHEA Grapalat" w:cs="Sylfaen"/>
                <w:sz w:val="20"/>
                <w:szCs w:val="20"/>
                <w:lang w:val="hy-AM"/>
              </w:rPr>
              <w:t>ի  անվանումը</w:t>
            </w:r>
            <w:r w:rsidRPr="0025097E">
              <w:rPr>
                <w:rFonts w:ascii="GHEA Grapalat" w:hAnsi="GHEA Grapalat" w:cs="Sylfaen"/>
                <w:sz w:val="20"/>
                <w:szCs w:val="20"/>
              </w:rPr>
              <w:t>,</w:t>
            </w:r>
            <w:r w:rsidRPr="0025097E">
              <w:rPr>
                <w:rFonts w:ascii="GHEA Grapalat" w:hAnsi="GHEA Grapalat" w:cs="Sylfaen"/>
                <w:sz w:val="20"/>
                <w:szCs w:val="20"/>
                <w:lang w:val="hy-AM"/>
              </w:rPr>
              <w:t xml:space="preserve"> կամ անուն ազգանուն </w:t>
            </w:r>
            <w:r w:rsidRPr="0025097E">
              <w:rPr>
                <w:rFonts w:ascii="GHEA Grapalat" w:hAnsi="GHEA Grapalat" w:cs="Arial"/>
                <w:sz w:val="20"/>
                <w:szCs w:val="20"/>
              </w:rPr>
              <w:t>`</w:t>
            </w:r>
            <w:r w:rsidR="00551E8B" w:rsidRPr="0025097E">
              <w:rPr>
                <w:rFonts w:ascii="GHEA Grapalat" w:hAnsi="GHEA Grapalat" w:cs="Arial"/>
                <w:sz w:val="20"/>
                <w:szCs w:val="20"/>
              </w:rPr>
              <w:t xml:space="preserve"> </w:t>
            </w:r>
            <w:r w:rsidR="00325762" w:rsidRPr="0025097E">
              <w:rPr>
                <w:rFonts w:ascii="GHEA Grapalat" w:hAnsi="GHEA Grapalat" w:cs="Arial"/>
                <w:sz w:val="20"/>
                <w:szCs w:val="20"/>
              </w:rPr>
              <w:t xml:space="preserve"> Վանաշեն համայնքի </w:t>
            </w:r>
            <w:r w:rsidR="00293DF9" w:rsidRPr="0025097E">
              <w:rPr>
                <w:rFonts w:ascii="GHEA Grapalat" w:hAnsi="GHEA Grapalat" w:cs="Arial"/>
                <w:sz w:val="20"/>
                <w:szCs w:val="20"/>
              </w:rPr>
              <w:t xml:space="preserve"> </w:t>
            </w:r>
            <w:r w:rsidR="00551E8B" w:rsidRPr="0025097E">
              <w:rPr>
                <w:rFonts w:ascii="GHEA Grapalat" w:hAnsi="GHEA Grapalat" w:cs="Arial"/>
                <w:sz w:val="20"/>
                <w:szCs w:val="20"/>
              </w:rPr>
              <w:t xml:space="preserve"> </w:t>
            </w:r>
            <w:r w:rsidR="00551E8B" w:rsidRPr="0025097E">
              <w:rPr>
                <w:rFonts w:ascii="GHEA Grapalat" w:hAnsi="GHEA Grapalat" w:cs="Arial"/>
                <w:sz w:val="20"/>
                <w:szCs w:val="20"/>
                <w:lang w:val="ru-RU"/>
              </w:rPr>
              <w:t>մանկապարտեզ</w:t>
            </w:r>
            <w:r w:rsidR="00551E8B" w:rsidRPr="0025097E">
              <w:rPr>
                <w:rFonts w:ascii="GHEA Grapalat" w:hAnsi="GHEA Grapalat" w:cs="Arial"/>
                <w:sz w:val="20"/>
                <w:szCs w:val="20"/>
              </w:rPr>
              <w:t xml:space="preserve">  </w:t>
            </w:r>
            <w:r w:rsidR="00551E8B" w:rsidRPr="0025097E">
              <w:rPr>
                <w:rFonts w:ascii="GHEA Grapalat" w:hAnsi="GHEA Grapalat" w:cs="Arial"/>
                <w:sz w:val="20"/>
                <w:szCs w:val="20"/>
                <w:lang w:val="ru-RU"/>
              </w:rPr>
              <w:t>ՀՈԱԿ</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5097E" w:rsidRDefault="00595213" w:rsidP="00CB0ADE">
            <w:pPr>
              <w:rPr>
                <w:rFonts w:ascii="GHEA Grapalat" w:hAnsi="GHEA Grapalat" w:cs="Sylfaen"/>
                <w:sz w:val="20"/>
                <w:szCs w:val="20"/>
              </w:rPr>
            </w:pPr>
            <w:r w:rsidRPr="0025097E">
              <w:rPr>
                <w:rFonts w:ascii="GHEA Grapalat" w:hAnsi="GHEA Grapalat" w:cs="Sylfaen"/>
                <w:sz w:val="20"/>
                <w:szCs w:val="20"/>
                <w:lang w:val="ru-RU"/>
              </w:rPr>
              <w:t xml:space="preserve">10. </w:t>
            </w:r>
            <w:r w:rsidRPr="0025097E">
              <w:rPr>
                <w:rFonts w:ascii="GHEA Grapalat" w:hAnsi="GHEA Grapalat" w:cs="Sylfaen"/>
                <w:sz w:val="20"/>
                <w:szCs w:val="20"/>
              </w:rPr>
              <w:t xml:space="preserve"> Շահառուի</w:t>
            </w:r>
            <w:r w:rsidRPr="0025097E">
              <w:rPr>
                <w:rFonts w:ascii="GHEA Grapalat" w:hAnsi="GHEA Grapalat" w:cs="Arial"/>
                <w:sz w:val="20"/>
                <w:szCs w:val="20"/>
              </w:rPr>
              <w:t xml:space="preserve"> </w:t>
            </w:r>
            <w:r w:rsidRPr="0025097E">
              <w:rPr>
                <w:rFonts w:ascii="GHEA Grapalat" w:hAnsi="GHEA Grapalat" w:cs="Sylfaen"/>
                <w:sz w:val="20"/>
                <w:szCs w:val="20"/>
              </w:rPr>
              <w:t xml:space="preserve"> ՀԾՀ</w:t>
            </w:r>
            <w:r w:rsidRPr="0025097E">
              <w:rPr>
                <w:rFonts w:ascii="GHEA Grapalat" w:hAnsi="GHEA Grapalat" w:cs="Sylfaen"/>
                <w:sz w:val="20"/>
                <w:szCs w:val="20"/>
                <w:lang w:val="ru-RU"/>
              </w:rPr>
              <w:t xml:space="preserve"> (</w:t>
            </w:r>
            <w:r w:rsidRPr="0025097E">
              <w:rPr>
                <w:rFonts w:ascii="GHEA Grapalat" w:hAnsi="GHEA Grapalat" w:cs="Sylfaen"/>
                <w:sz w:val="20"/>
                <w:szCs w:val="20"/>
                <w:lang w:val="hy-AM"/>
              </w:rPr>
              <w:t>չի լրացվում</w:t>
            </w:r>
            <w:r w:rsidRPr="0025097E">
              <w:rPr>
                <w:rFonts w:ascii="GHEA Grapalat" w:hAnsi="GHEA Grapalat" w:cs="Sylfaen"/>
                <w:sz w:val="20"/>
                <w:szCs w:val="20"/>
                <w:lang w:val="ru-RU"/>
              </w:rPr>
              <w:t>)</w:t>
            </w:r>
            <w:r w:rsidR="00551E8B" w:rsidRPr="0025097E">
              <w:rPr>
                <w:rFonts w:ascii="GHEA Grapalat" w:hAnsi="GHEA Grapalat" w:cs="Sylfaen"/>
                <w:sz w:val="20"/>
                <w:szCs w:val="20"/>
              </w:rPr>
              <w:t xml:space="preserve"> </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5762" w:rsidRPr="0025097E" w:rsidRDefault="00595213" w:rsidP="00325762">
            <w:pPr>
              <w:rPr>
                <w:rFonts w:ascii="GHEA Grapalat" w:hAnsi="GHEA Grapalat"/>
                <w:sz w:val="20"/>
                <w:szCs w:val="20"/>
                <w:lang w:val="hy-AM"/>
              </w:rPr>
            </w:pPr>
            <w:r w:rsidRPr="0025097E">
              <w:rPr>
                <w:rFonts w:ascii="GHEA Grapalat" w:hAnsi="GHEA Grapalat" w:cs="Sylfaen"/>
                <w:sz w:val="20"/>
                <w:szCs w:val="20"/>
                <w:lang w:val="hy-AM"/>
              </w:rPr>
              <w:t>11</w:t>
            </w:r>
            <w:r w:rsidRPr="0025097E">
              <w:rPr>
                <w:rFonts w:ascii="GHEA Grapalat" w:hAnsi="GHEA Grapalat" w:cs="Sylfaen"/>
                <w:sz w:val="20"/>
                <w:szCs w:val="20"/>
              </w:rPr>
              <w:t>. Շահառուի</w:t>
            </w:r>
            <w:r w:rsidRPr="0025097E">
              <w:rPr>
                <w:rFonts w:ascii="GHEA Grapalat" w:hAnsi="GHEA Grapalat" w:cs="Arial"/>
                <w:sz w:val="20"/>
                <w:szCs w:val="20"/>
              </w:rPr>
              <w:t xml:space="preserve"> </w:t>
            </w:r>
            <w:r w:rsidRPr="0025097E">
              <w:rPr>
                <w:rFonts w:ascii="GHEA Grapalat" w:hAnsi="GHEA Grapalat" w:cs="Sylfaen"/>
                <w:sz w:val="20"/>
                <w:szCs w:val="20"/>
              </w:rPr>
              <w:t>ՀՎՀՀ</w:t>
            </w:r>
            <w:r w:rsidRPr="0025097E">
              <w:rPr>
                <w:rFonts w:ascii="GHEA Grapalat" w:hAnsi="GHEA Grapalat" w:cs="Arial"/>
                <w:sz w:val="20"/>
                <w:szCs w:val="20"/>
              </w:rPr>
              <w:t>`</w:t>
            </w:r>
            <w:r w:rsidR="00551E8B" w:rsidRPr="0025097E">
              <w:rPr>
                <w:rFonts w:ascii="GHEA Grapalat" w:hAnsi="GHEA Grapalat" w:cs="Arial"/>
                <w:sz w:val="20"/>
                <w:szCs w:val="20"/>
              </w:rPr>
              <w:t xml:space="preserve"> </w:t>
            </w:r>
            <w:r w:rsidR="00325762" w:rsidRPr="0025097E">
              <w:rPr>
                <w:rFonts w:ascii="GHEA Grapalat" w:hAnsi="GHEA Grapalat"/>
                <w:sz w:val="20"/>
                <w:szCs w:val="20"/>
                <w:lang w:val="hy-AM"/>
              </w:rPr>
              <w:t>04103282</w:t>
            </w:r>
          </w:p>
          <w:p w:rsidR="00595213" w:rsidRPr="0025097E" w:rsidRDefault="00595213" w:rsidP="00325762">
            <w:pPr>
              <w:rPr>
                <w:rFonts w:ascii="GHEA Grapalat" w:hAnsi="GHEA Grapalat" w:cs="Arial"/>
                <w:sz w:val="20"/>
                <w:szCs w:val="20"/>
              </w:rPr>
            </w:pP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51E8B" w:rsidRPr="0025097E" w:rsidRDefault="00595213" w:rsidP="00CB0ADE">
            <w:pPr>
              <w:rPr>
                <w:rFonts w:ascii="GHEA Grapalat" w:hAnsi="GHEA Grapalat" w:cs="Arial"/>
                <w:sz w:val="20"/>
                <w:szCs w:val="20"/>
              </w:rPr>
            </w:pPr>
            <w:r w:rsidRPr="0025097E">
              <w:rPr>
                <w:rFonts w:ascii="GHEA Grapalat" w:hAnsi="GHEA Grapalat" w:cs="Sylfaen"/>
                <w:sz w:val="20"/>
                <w:szCs w:val="20"/>
              </w:rPr>
              <w:t>1</w:t>
            </w:r>
            <w:r w:rsidRPr="0025097E">
              <w:rPr>
                <w:rFonts w:ascii="GHEA Grapalat" w:hAnsi="GHEA Grapalat" w:cs="Sylfaen"/>
                <w:sz w:val="20"/>
                <w:szCs w:val="20"/>
                <w:lang w:val="hy-AM"/>
              </w:rPr>
              <w:t>2</w:t>
            </w:r>
            <w:r w:rsidRPr="0025097E">
              <w:rPr>
                <w:rFonts w:ascii="GHEA Grapalat" w:hAnsi="GHEA Grapalat" w:cs="Sylfaen"/>
                <w:sz w:val="20"/>
                <w:szCs w:val="20"/>
              </w:rPr>
              <w:t>.Շահառուի</w:t>
            </w:r>
            <w:r w:rsidRPr="0025097E">
              <w:rPr>
                <w:rFonts w:ascii="GHEA Grapalat" w:hAnsi="GHEA Grapalat" w:cs="Sylfaen"/>
                <w:sz w:val="20"/>
                <w:szCs w:val="20"/>
                <w:lang w:val="hy-AM"/>
              </w:rPr>
              <w:t>ն</w:t>
            </w:r>
            <w:r w:rsidRPr="0025097E">
              <w:rPr>
                <w:rFonts w:ascii="GHEA Grapalat" w:hAnsi="GHEA Grapalat" w:cs="Arial"/>
                <w:sz w:val="20"/>
                <w:szCs w:val="20"/>
              </w:rPr>
              <w:t xml:space="preserve"> </w:t>
            </w:r>
            <w:r w:rsidRPr="0025097E">
              <w:rPr>
                <w:rFonts w:ascii="GHEA Grapalat" w:hAnsi="GHEA Grapalat" w:cs="Sylfaen"/>
                <w:sz w:val="20"/>
                <w:szCs w:val="20"/>
                <w:lang w:val="hy-AM"/>
              </w:rPr>
              <w:t xml:space="preserve"> սպասարկող Ֆինանսական կազմակերպություն</w:t>
            </w:r>
            <w:r w:rsidRPr="0025097E">
              <w:rPr>
                <w:rFonts w:ascii="GHEA Grapalat" w:hAnsi="GHEA Grapalat" w:cs="Sylfaen"/>
                <w:sz w:val="20"/>
                <w:szCs w:val="20"/>
              </w:rPr>
              <w:t xml:space="preserve"> (բանկ)</w:t>
            </w:r>
            <w:r w:rsidRPr="0025097E">
              <w:rPr>
                <w:rFonts w:ascii="GHEA Grapalat" w:hAnsi="GHEA Grapalat" w:cs="Arial"/>
                <w:sz w:val="20"/>
                <w:szCs w:val="20"/>
              </w:rPr>
              <w:t>`</w:t>
            </w:r>
            <w:r w:rsidR="00551E8B" w:rsidRPr="0025097E">
              <w:rPr>
                <w:rFonts w:ascii="GHEA Grapalat" w:hAnsi="GHEA Grapalat" w:cs="Arial"/>
                <w:sz w:val="20"/>
                <w:szCs w:val="20"/>
              </w:rPr>
              <w:t xml:space="preserve"> </w:t>
            </w:r>
            <w:r w:rsidR="0025097E" w:rsidRPr="0025097E">
              <w:rPr>
                <w:rFonts w:ascii="GHEA Grapalat" w:hAnsi="GHEA Grapalat" w:cs="Sylfaen"/>
                <w:b/>
                <w:sz w:val="20"/>
                <w:szCs w:val="20"/>
              </w:rPr>
              <w:t xml:space="preserve"> Ա</w:t>
            </w:r>
            <w:r w:rsidR="0025097E" w:rsidRPr="0025097E">
              <w:rPr>
                <w:rFonts w:ascii="GHEA Grapalat" w:hAnsi="GHEA Grapalat" w:cs="Sylfaen"/>
                <w:b/>
                <w:sz w:val="20"/>
                <w:szCs w:val="20"/>
                <w:lang w:val="ru-RU"/>
              </w:rPr>
              <w:t>ԿԲԱ</w:t>
            </w:r>
            <w:r w:rsidR="0025097E" w:rsidRPr="0025097E">
              <w:rPr>
                <w:rFonts w:ascii="GHEA Grapalat" w:hAnsi="GHEA Grapalat" w:cs="Sylfaen"/>
                <w:b/>
                <w:sz w:val="20"/>
                <w:szCs w:val="20"/>
              </w:rPr>
              <w:t xml:space="preserve"> </w:t>
            </w:r>
            <w:r w:rsidR="0025097E" w:rsidRPr="0025097E">
              <w:rPr>
                <w:rFonts w:ascii="GHEA Grapalat" w:hAnsi="GHEA Grapalat" w:cs="Sylfaen"/>
                <w:b/>
                <w:sz w:val="20"/>
                <w:szCs w:val="20"/>
                <w:lang w:val="ru-RU"/>
              </w:rPr>
              <w:t>ԿՐԵԴԻՏ</w:t>
            </w:r>
            <w:r w:rsidR="0025097E" w:rsidRPr="0025097E">
              <w:rPr>
                <w:rFonts w:ascii="GHEA Grapalat" w:hAnsi="GHEA Grapalat" w:cs="Sylfaen"/>
                <w:b/>
                <w:sz w:val="20"/>
                <w:szCs w:val="20"/>
              </w:rPr>
              <w:t xml:space="preserve">  Վեդ</w:t>
            </w:r>
            <w:r w:rsidR="0025097E" w:rsidRPr="0025097E">
              <w:rPr>
                <w:rFonts w:ascii="GHEA Grapalat" w:hAnsi="GHEA Grapalat" w:cs="Sylfaen"/>
                <w:b/>
                <w:sz w:val="20"/>
                <w:szCs w:val="20"/>
                <w:lang w:val="ru-RU"/>
              </w:rPr>
              <w:t>ի</w:t>
            </w:r>
            <w:r w:rsidR="0025097E" w:rsidRPr="0025097E">
              <w:rPr>
                <w:rFonts w:ascii="GHEA Grapalat" w:hAnsi="GHEA Grapalat" w:cs="Arial LatArm"/>
                <w:b/>
                <w:sz w:val="20"/>
                <w:szCs w:val="20"/>
                <w:lang w:val="nb-NO"/>
              </w:rPr>
              <w:t xml:space="preserve"> </w:t>
            </w:r>
            <w:r w:rsidR="0025097E" w:rsidRPr="0025097E">
              <w:rPr>
                <w:rFonts w:ascii="GHEA Grapalat" w:hAnsi="GHEA Grapalat" w:cs="Sylfaen"/>
                <w:b/>
                <w:sz w:val="20"/>
                <w:szCs w:val="20"/>
                <w:lang w:val="ru-RU"/>
              </w:rPr>
              <w:t>մ</w:t>
            </w:r>
            <w:r w:rsidR="0025097E" w:rsidRPr="0025097E">
              <w:rPr>
                <w:rFonts w:ascii="GHEA Grapalat" w:hAnsi="GHEA Grapalat" w:cs="Arial LatArm"/>
                <w:b/>
                <w:sz w:val="20"/>
                <w:szCs w:val="20"/>
                <w:lang w:val="nb-NO"/>
              </w:rPr>
              <w:t>/</w:t>
            </w:r>
            <w:r w:rsidR="0025097E" w:rsidRPr="0025097E">
              <w:rPr>
                <w:rFonts w:ascii="GHEA Grapalat" w:hAnsi="GHEA Grapalat" w:cs="Sylfaen"/>
                <w:b/>
                <w:sz w:val="20"/>
                <w:szCs w:val="20"/>
                <w:lang w:val="ru-RU"/>
              </w:rPr>
              <w:t>ճ</w:t>
            </w:r>
          </w:p>
          <w:p w:rsidR="00595213" w:rsidRPr="0025097E" w:rsidRDefault="00595213" w:rsidP="00CB0ADE">
            <w:pPr>
              <w:rPr>
                <w:rFonts w:ascii="GHEA Grapalat" w:hAnsi="GHEA Grapalat" w:cs="Arial"/>
                <w:sz w:val="20"/>
                <w:szCs w:val="20"/>
              </w:rPr>
            </w:pP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5097E" w:rsidRDefault="00595213" w:rsidP="00CB0ADE">
            <w:pPr>
              <w:rPr>
                <w:rFonts w:ascii="GHEA Grapalat" w:hAnsi="GHEA Grapalat" w:cs="Arial"/>
                <w:sz w:val="20"/>
                <w:szCs w:val="20"/>
              </w:rPr>
            </w:pPr>
            <w:r w:rsidRPr="0025097E">
              <w:rPr>
                <w:rFonts w:ascii="GHEA Grapalat" w:hAnsi="GHEA Grapalat" w:cs="Sylfaen"/>
                <w:sz w:val="20"/>
                <w:szCs w:val="20"/>
              </w:rPr>
              <w:t>1</w:t>
            </w:r>
            <w:r w:rsidRPr="0025097E">
              <w:rPr>
                <w:rFonts w:ascii="GHEA Grapalat" w:hAnsi="GHEA Grapalat" w:cs="Sylfaen"/>
                <w:sz w:val="20"/>
                <w:szCs w:val="20"/>
                <w:lang w:val="hy-AM"/>
              </w:rPr>
              <w:t>3</w:t>
            </w:r>
            <w:r w:rsidRPr="0025097E">
              <w:rPr>
                <w:rFonts w:ascii="GHEA Grapalat" w:hAnsi="GHEA Grapalat" w:cs="Sylfaen"/>
                <w:sz w:val="20"/>
                <w:szCs w:val="20"/>
              </w:rPr>
              <w:t>.Շահառուի</w:t>
            </w:r>
            <w:r w:rsidRPr="0025097E">
              <w:rPr>
                <w:rFonts w:ascii="GHEA Grapalat" w:hAnsi="GHEA Grapalat" w:cs="Arial"/>
                <w:sz w:val="20"/>
                <w:szCs w:val="20"/>
              </w:rPr>
              <w:t xml:space="preserve"> </w:t>
            </w:r>
            <w:r w:rsidRPr="0025097E">
              <w:rPr>
                <w:rFonts w:ascii="GHEA Grapalat" w:hAnsi="GHEA Grapalat" w:cs="Sylfaen"/>
                <w:sz w:val="20"/>
                <w:szCs w:val="20"/>
              </w:rPr>
              <w:t>հաշվի</w:t>
            </w:r>
            <w:r w:rsidRPr="0025097E">
              <w:rPr>
                <w:rFonts w:ascii="GHEA Grapalat" w:hAnsi="GHEA Grapalat" w:cs="Arial"/>
                <w:sz w:val="20"/>
                <w:szCs w:val="20"/>
              </w:rPr>
              <w:t xml:space="preserve"> </w:t>
            </w:r>
            <w:r w:rsidRPr="0025097E">
              <w:rPr>
                <w:rFonts w:ascii="GHEA Grapalat" w:hAnsi="GHEA Grapalat" w:cs="Sylfaen"/>
                <w:sz w:val="20"/>
                <w:szCs w:val="20"/>
              </w:rPr>
              <w:t>համարը</w:t>
            </w:r>
            <w:r w:rsidRPr="0025097E">
              <w:rPr>
                <w:rFonts w:ascii="GHEA Grapalat" w:hAnsi="GHEA Grapalat" w:cs="Arial"/>
                <w:sz w:val="20"/>
                <w:szCs w:val="20"/>
              </w:rPr>
              <w:t xml:space="preserve"> (</w:t>
            </w:r>
            <w:r w:rsidRPr="0025097E">
              <w:rPr>
                <w:rFonts w:ascii="GHEA Grapalat" w:hAnsi="GHEA Grapalat" w:cs="Sylfaen"/>
                <w:sz w:val="20"/>
                <w:szCs w:val="20"/>
              </w:rPr>
              <w:t>հշ</w:t>
            </w:r>
            <w:r w:rsidRPr="0025097E">
              <w:rPr>
                <w:rFonts w:ascii="GHEA Grapalat" w:hAnsi="GHEA Grapalat" w:cs="Arial"/>
                <w:sz w:val="20"/>
                <w:szCs w:val="20"/>
              </w:rPr>
              <w:t>.N)</w:t>
            </w:r>
            <w:r w:rsidR="00551E8B" w:rsidRPr="0025097E">
              <w:rPr>
                <w:rFonts w:ascii="GHEA Grapalat" w:hAnsi="GHEA Grapalat" w:cs="Arial"/>
                <w:sz w:val="20"/>
                <w:szCs w:val="20"/>
              </w:rPr>
              <w:t xml:space="preserve"> </w:t>
            </w:r>
            <w:r w:rsidR="00325762" w:rsidRPr="0025097E">
              <w:rPr>
                <w:rFonts w:ascii="GHEA Grapalat" w:hAnsi="GHEA Grapalat"/>
                <w:sz w:val="20"/>
                <w:szCs w:val="20"/>
                <w:lang w:val="hy-AM"/>
              </w:rPr>
              <w:t>220129690339000</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25097E">
        <w:trPr>
          <w:trHeight w:val="948"/>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25097E" w:rsidRDefault="00105059" w:rsidP="00CB0ADE">
            <w:pPr>
              <w:rPr>
                <w:rFonts w:ascii="GHEA Grapalat" w:hAnsi="GHEA Grapalat" w:cs="Arial"/>
                <w:sz w:val="20"/>
                <w:szCs w:val="20"/>
                <w:lang w:val="hy-AM"/>
              </w:rPr>
            </w:pPr>
            <w:r w:rsidRPr="0025097E">
              <w:rPr>
                <w:rFonts w:ascii="GHEA Grapalat" w:hAnsi="GHEA Grapalat" w:cs="Sylfaen"/>
                <w:sz w:val="20"/>
                <w:szCs w:val="20"/>
                <w:lang w:val="es-ES"/>
              </w:rPr>
              <w:t>ՎՀՄ-ԳՀԱՊՁԲ-22/02</w:t>
            </w: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A71D81">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5B5F3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5B5F3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5B5F3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w:t>
            </w:r>
            <w:r w:rsidRPr="00A71D81">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նախապես լրացվում է </w:t>
            </w:r>
            <w:r w:rsidRPr="00A71D81">
              <w:rPr>
                <w:rFonts w:ascii="GHEA Grapalat" w:hAnsi="GHEA Grapalat"/>
                <w:sz w:val="20"/>
                <w:szCs w:val="20"/>
                <w:lang w:val="hy-AM"/>
              </w:rPr>
              <w:lastRenderedPageBreak/>
              <w:t xml:space="preserve">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5B5F3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5B5F3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DA5FF7" w:rsidRDefault="00631658" w:rsidP="00DA5FF7">
      <w:pPr>
        <w:pStyle w:val="31"/>
        <w:spacing w:line="240" w:lineRule="auto"/>
        <w:ind w:firstLine="0"/>
        <w:rPr>
          <w:rFonts w:ascii="GHEA Grapalat" w:hAnsi="GHEA Grapalat" w:cs="Arial"/>
          <w:b/>
          <w:lang w:val="hy-AM"/>
        </w:rPr>
      </w:pPr>
      <w:r w:rsidRPr="00A71D81">
        <w:rPr>
          <w:rFonts w:ascii="GHEA Grapalat" w:hAnsi="GHEA Grapalat" w:cs="Sylfaen"/>
          <w:b/>
          <w:lang w:val="hy-AM"/>
        </w:rPr>
        <w:t>Հավելված 5.1</w:t>
      </w:r>
    </w:p>
    <w:p w:rsidR="00631658" w:rsidRPr="00A71D81" w:rsidRDefault="00293DF9" w:rsidP="00DA5FF7">
      <w:pPr>
        <w:pStyle w:val="31"/>
        <w:spacing w:line="240" w:lineRule="auto"/>
        <w:ind w:firstLine="0"/>
        <w:jc w:val="right"/>
        <w:rPr>
          <w:rFonts w:ascii="GHEA Grapalat" w:hAnsi="GHEA Grapalat" w:cs="Sylfaen"/>
          <w:b/>
          <w:lang w:val="hy-AM"/>
        </w:rPr>
      </w:pPr>
      <w:r>
        <w:rPr>
          <w:rFonts w:ascii="GHEA Grapalat" w:hAnsi="GHEA Grapalat" w:cs="Sylfaen"/>
          <w:lang w:val="es-ES"/>
        </w:rPr>
        <w:t>«</w:t>
      </w:r>
      <w:r w:rsidR="00325762" w:rsidRPr="00325762">
        <w:rPr>
          <w:rFonts w:ascii="GHEA Grapalat" w:hAnsi="GHEA Grapalat" w:cs="Sylfaen"/>
          <w:lang w:val="es-ES"/>
        </w:rPr>
        <w:t xml:space="preserve"> </w:t>
      </w:r>
      <w:r w:rsidR="00105059">
        <w:rPr>
          <w:rFonts w:ascii="GHEA Grapalat" w:hAnsi="GHEA Grapalat" w:cs="Sylfaen"/>
          <w:lang w:val="es-ES"/>
        </w:rPr>
        <w:t>ՎՀՄ-ԳՀԱՊՁԲ-22/02</w:t>
      </w:r>
      <w:r w:rsidR="00325762" w:rsidRPr="00C05C90">
        <w:rPr>
          <w:rFonts w:ascii="GHEA Grapalat" w:hAnsi="GHEA Grapalat" w:cs="Sylfaen"/>
          <w:lang w:val="es-ES"/>
        </w:rPr>
        <w:t xml:space="preserve"> </w:t>
      </w:r>
      <w:r w:rsidR="00551E8B" w:rsidRPr="00C05C90">
        <w:rPr>
          <w:rFonts w:ascii="GHEA Grapalat" w:hAnsi="GHEA Grapalat" w:cs="Sylfaen"/>
          <w:lang w:val="es-ES"/>
        </w:rPr>
        <w:t>»</w:t>
      </w:r>
      <w:r w:rsidR="00551E8B" w:rsidRPr="00A71D81">
        <w:rPr>
          <w:rFonts w:ascii="GHEA Grapalat" w:hAnsi="GHEA Grapalat"/>
          <w:lang w:val="es-ES"/>
        </w:rPr>
        <w:t xml:space="preserve"> </w:t>
      </w:r>
      <w:r w:rsidR="00551E8B" w:rsidRPr="00A71D81">
        <w:rPr>
          <w:rFonts w:ascii="GHEA Grapalat" w:hAnsi="GHEA Grapalat" w:cs="GHEA Grapalat"/>
          <w:lang w:val="pt-BR"/>
        </w:rPr>
        <w:t xml:space="preserve"> </w:t>
      </w:r>
      <w:r w:rsidR="00631658" w:rsidRPr="00A71D81">
        <w:rPr>
          <w:rFonts w:ascii="GHEA Grapalat" w:hAnsi="GHEA Grapalat" w:cs="Sylfaen"/>
          <w:b/>
          <w:lang w:val="hy-AM"/>
        </w:rPr>
        <w:t>ծածկագրով</w:t>
      </w:r>
    </w:p>
    <w:p w:rsidR="00631658" w:rsidRPr="00A71D81" w:rsidRDefault="00551E8B" w:rsidP="00631658">
      <w:pPr>
        <w:pStyle w:val="31"/>
        <w:spacing w:line="240" w:lineRule="auto"/>
        <w:jc w:val="right"/>
        <w:rPr>
          <w:rFonts w:ascii="GHEA Grapalat" w:hAnsi="GHEA Grapalat" w:cs="Sylfaen"/>
          <w:b/>
          <w:lang w:val="hy-AM"/>
        </w:rPr>
      </w:pPr>
      <w:r w:rsidRPr="00551E8B">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325762" w:rsidRPr="00325762" w:rsidRDefault="00631658" w:rsidP="00325762">
      <w:pPr>
        <w:pStyle w:val="aff"/>
        <w:numPr>
          <w:ilvl w:val="0"/>
          <w:numId w:val="31"/>
        </w:numPr>
        <w:jc w:val="center"/>
        <w:rPr>
          <w:rFonts w:ascii="GHEA Grapalat" w:hAnsi="GHEA Grapalat" w:cs="GHEA Grapalat"/>
          <w:b/>
          <w:sz w:val="20"/>
          <w:szCs w:val="20"/>
        </w:rPr>
      </w:pPr>
      <w:r w:rsidRPr="00325762">
        <w:rPr>
          <w:rFonts w:ascii="GHEA Grapalat" w:hAnsi="GHEA Grapalat" w:cs="GHEA Grapalat"/>
          <w:b/>
          <w:sz w:val="20"/>
          <w:szCs w:val="20"/>
          <w:lang w:val="hy-AM"/>
        </w:rPr>
        <w:t>Համաձայնության առարկան</w:t>
      </w:r>
    </w:p>
    <w:p w:rsidR="00631658" w:rsidRPr="00325762" w:rsidRDefault="00325762" w:rsidP="00325762">
      <w:pPr>
        <w:pStyle w:val="aff"/>
        <w:numPr>
          <w:ilvl w:val="0"/>
          <w:numId w:val="31"/>
        </w:numPr>
        <w:jc w:val="center"/>
        <w:rPr>
          <w:rFonts w:ascii="GHEA Grapalat" w:hAnsi="GHEA Grapalat" w:cs="GHEA Grapalat"/>
          <w:b/>
          <w:bCs/>
          <w:sz w:val="20"/>
          <w:szCs w:val="20"/>
          <w:lang w:val="pt-BR"/>
        </w:rPr>
      </w:pPr>
      <w:r w:rsidRPr="00325762">
        <w:rPr>
          <w:rFonts w:ascii="Sylfaen" w:hAnsi="Sylfaen"/>
          <w:lang w:val="hy-AM"/>
        </w:rPr>
        <w:t>Վանաշեն համայնքի մանկապարտեզ</w:t>
      </w:r>
      <w:r w:rsidR="00551E8B" w:rsidRPr="00325762">
        <w:rPr>
          <w:rFonts w:ascii="GHEA Grapalat" w:hAnsi="GHEA Grapalat" w:cs="GHEA Grapalat"/>
          <w:sz w:val="20"/>
          <w:szCs w:val="20"/>
          <w:u w:val="single"/>
          <w:lang w:val="pt-BR"/>
        </w:rPr>
        <w:t xml:space="preserve"> ՀՈԱԿ</w:t>
      </w:r>
      <w:r w:rsidR="00631658" w:rsidRPr="00325762">
        <w:rPr>
          <w:rFonts w:ascii="GHEA Grapalat" w:hAnsi="GHEA Grapalat" w:cs="GHEA Grapalat"/>
          <w:sz w:val="20"/>
          <w:szCs w:val="20"/>
          <w:lang w:val="pt-BR"/>
        </w:rPr>
        <w:t xml:space="preserve">  (այսուհետ` Պատվիրատու) կողմից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325762">
        <w:rPr>
          <w:rFonts w:ascii="GHEA Grapalat" w:hAnsi="GHEA Grapalat" w:cs="Sylfaen"/>
          <w:sz w:val="20"/>
          <w:szCs w:val="20"/>
          <w:lang w:val="es-ES"/>
        </w:rPr>
        <w:t>«</w:t>
      </w:r>
      <w:r w:rsidR="00105059">
        <w:rPr>
          <w:rFonts w:ascii="GHEA Grapalat" w:hAnsi="GHEA Grapalat" w:cs="Sylfaen"/>
          <w:sz w:val="20"/>
          <w:szCs w:val="20"/>
          <w:lang w:val="es-ES"/>
        </w:rPr>
        <w:t>ՎՀՄ-ԳՀԱՊՁԲ-22/02</w:t>
      </w:r>
      <w:r w:rsidR="00551E8B" w:rsidRPr="00C05C90">
        <w:rPr>
          <w:rFonts w:ascii="GHEA Grapalat" w:hAnsi="GHEA Grapalat" w:cs="Sylfaen"/>
          <w:sz w:val="20"/>
          <w:szCs w:val="20"/>
          <w:lang w:val="es-ES"/>
        </w:rPr>
        <w:t>»</w:t>
      </w:r>
      <w:r w:rsidR="00551E8B" w:rsidRPr="00A71D81">
        <w:rPr>
          <w:rFonts w:ascii="GHEA Grapalat" w:hAnsi="GHEA Grapalat"/>
          <w:sz w:val="20"/>
          <w:szCs w:val="20"/>
          <w:lang w:val="es-ES"/>
        </w:rPr>
        <w:t xml:space="preserve"> </w:t>
      </w:r>
      <w:r w:rsidR="00551E8B"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ծածկագրով գնման ընթացակարգին:</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lastRenderedPageBreak/>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71D81" w:rsidRDefault="00631658" w:rsidP="00631658">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lastRenderedPageBreak/>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5097E" w:rsidRDefault="00334B2F" w:rsidP="00CB0ADE">
            <w:pPr>
              <w:rPr>
                <w:rFonts w:ascii="GHEA Grapalat" w:hAnsi="GHEA Grapalat" w:cs="Arial"/>
                <w:sz w:val="20"/>
                <w:szCs w:val="20"/>
              </w:rPr>
            </w:pPr>
            <w:r w:rsidRPr="0025097E">
              <w:rPr>
                <w:rFonts w:ascii="GHEA Grapalat" w:hAnsi="GHEA Grapalat" w:cs="Sylfaen"/>
                <w:sz w:val="20"/>
                <w:szCs w:val="20"/>
                <w:lang w:val="hy-AM"/>
              </w:rPr>
              <w:t>9</w:t>
            </w:r>
            <w:r w:rsidRPr="0025097E">
              <w:rPr>
                <w:rFonts w:ascii="GHEA Grapalat" w:hAnsi="GHEA Grapalat" w:cs="Sylfaen"/>
                <w:sz w:val="20"/>
                <w:szCs w:val="20"/>
              </w:rPr>
              <w:t>. Շահառու</w:t>
            </w:r>
            <w:r w:rsidRPr="0025097E">
              <w:rPr>
                <w:rFonts w:ascii="GHEA Grapalat" w:hAnsi="GHEA Grapalat" w:cs="Sylfaen"/>
                <w:sz w:val="20"/>
                <w:szCs w:val="20"/>
                <w:lang w:val="hy-AM"/>
              </w:rPr>
              <w:t>ի  անվանումը</w:t>
            </w:r>
            <w:r w:rsidRPr="0025097E">
              <w:rPr>
                <w:rFonts w:ascii="GHEA Grapalat" w:hAnsi="GHEA Grapalat" w:cs="Sylfaen"/>
                <w:sz w:val="20"/>
                <w:szCs w:val="20"/>
              </w:rPr>
              <w:t>,</w:t>
            </w:r>
            <w:r w:rsidRPr="0025097E">
              <w:rPr>
                <w:rFonts w:ascii="GHEA Grapalat" w:hAnsi="GHEA Grapalat" w:cs="Sylfaen"/>
                <w:sz w:val="20"/>
                <w:szCs w:val="20"/>
                <w:lang w:val="hy-AM"/>
              </w:rPr>
              <w:t xml:space="preserve"> կամ անուն ազգանուն </w:t>
            </w:r>
            <w:r w:rsidRPr="0025097E">
              <w:rPr>
                <w:rFonts w:ascii="GHEA Grapalat" w:hAnsi="GHEA Grapalat" w:cs="Arial"/>
                <w:sz w:val="20"/>
                <w:szCs w:val="20"/>
              </w:rPr>
              <w:t>`</w:t>
            </w:r>
            <w:r w:rsidR="00325762" w:rsidRPr="0025097E">
              <w:rPr>
                <w:rFonts w:ascii="GHEA Grapalat" w:hAnsi="GHEA Grapalat" w:cs="Arial"/>
                <w:sz w:val="20"/>
                <w:szCs w:val="20"/>
              </w:rPr>
              <w:t xml:space="preserve"> </w:t>
            </w:r>
            <w:r w:rsidR="00551E8B" w:rsidRPr="0025097E">
              <w:rPr>
                <w:rFonts w:ascii="GHEA Grapalat" w:hAnsi="GHEA Grapalat" w:cs="Arial"/>
                <w:sz w:val="20"/>
                <w:szCs w:val="20"/>
              </w:rPr>
              <w:t xml:space="preserve"> </w:t>
            </w:r>
            <w:r w:rsidR="00325762" w:rsidRPr="0025097E">
              <w:rPr>
                <w:rFonts w:ascii="GHEA Grapalat" w:hAnsi="GHEA Grapalat"/>
                <w:sz w:val="20"/>
                <w:szCs w:val="20"/>
                <w:lang w:val="hy-AM"/>
              </w:rPr>
              <w:t xml:space="preserve"> Վանաշեն համայ</w:t>
            </w:r>
            <w:r w:rsidR="00325762" w:rsidRPr="0025097E">
              <w:rPr>
                <w:rFonts w:ascii="GHEA Grapalat" w:hAnsi="GHEA Grapalat"/>
                <w:sz w:val="20"/>
                <w:szCs w:val="20"/>
              </w:rPr>
              <w:t>ն</w:t>
            </w:r>
            <w:r w:rsidR="00325762" w:rsidRPr="0025097E">
              <w:rPr>
                <w:rFonts w:ascii="GHEA Grapalat" w:hAnsi="GHEA Grapalat"/>
                <w:sz w:val="20"/>
                <w:szCs w:val="20"/>
                <w:lang w:val="hy-AM"/>
              </w:rPr>
              <w:t>քի մանկապարտեզ</w:t>
            </w:r>
            <w:r w:rsidR="00325762" w:rsidRPr="0025097E">
              <w:rPr>
                <w:rFonts w:ascii="GHEA Grapalat" w:hAnsi="GHEA Grapalat" w:cs="Arial"/>
                <w:sz w:val="20"/>
                <w:szCs w:val="20"/>
              </w:rPr>
              <w:t xml:space="preserve"> </w:t>
            </w:r>
            <w:r w:rsidR="00551E8B" w:rsidRPr="0025097E">
              <w:rPr>
                <w:rFonts w:ascii="GHEA Grapalat" w:hAnsi="GHEA Grapalat" w:cs="Arial"/>
                <w:sz w:val="20"/>
                <w:szCs w:val="20"/>
              </w:rPr>
              <w:t>ՀՈԱԿ</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5097E" w:rsidRDefault="00334B2F" w:rsidP="00CB0ADE">
            <w:pPr>
              <w:rPr>
                <w:rFonts w:ascii="GHEA Grapalat" w:hAnsi="GHEA Grapalat" w:cs="Sylfaen"/>
                <w:sz w:val="20"/>
                <w:szCs w:val="20"/>
                <w:lang w:val="ru-RU"/>
              </w:rPr>
            </w:pPr>
            <w:r w:rsidRPr="0025097E">
              <w:rPr>
                <w:rFonts w:ascii="GHEA Grapalat" w:hAnsi="GHEA Grapalat" w:cs="Sylfaen"/>
                <w:sz w:val="20"/>
                <w:szCs w:val="20"/>
                <w:lang w:val="ru-RU"/>
              </w:rPr>
              <w:t xml:space="preserve">10. </w:t>
            </w:r>
            <w:r w:rsidRPr="0025097E">
              <w:rPr>
                <w:rFonts w:ascii="GHEA Grapalat" w:hAnsi="GHEA Grapalat" w:cs="Sylfaen"/>
                <w:sz w:val="20"/>
                <w:szCs w:val="20"/>
              </w:rPr>
              <w:t xml:space="preserve"> Շահառուի</w:t>
            </w:r>
            <w:r w:rsidRPr="0025097E">
              <w:rPr>
                <w:rFonts w:ascii="GHEA Grapalat" w:hAnsi="GHEA Grapalat" w:cs="Arial"/>
                <w:sz w:val="20"/>
                <w:szCs w:val="20"/>
              </w:rPr>
              <w:t xml:space="preserve"> </w:t>
            </w:r>
            <w:r w:rsidRPr="0025097E">
              <w:rPr>
                <w:rFonts w:ascii="GHEA Grapalat" w:hAnsi="GHEA Grapalat" w:cs="Sylfaen"/>
                <w:sz w:val="20"/>
                <w:szCs w:val="20"/>
              </w:rPr>
              <w:t xml:space="preserve"> ՀԾՀ</w:t>
            </w:r>
            <w:r w:rsidRPr="0025097E">
              <w:rPr>
                <w:rFonts w:ascii="GHEA Grapalat" w:hAnsi="GHEA Grapalat" w:cs="Sylfaen"/>
                <w:sz w:val="20"/>
                <w:szCs w:val="20"/>
                <w:lang w:val="ru-RU"/>
              </w:rPr>
              <w:t xml:space="preserve"> (</w:t>
            </w:r>
            <w:r w:rsidRPr="0025097E">
              <w:rPr>
                <w:rFonts w:ascii="GHEA Grapalat" w:hAnsi="GHEA Grapalat" w:cs="Sylfaen"/>
                <w:sz w:val="20"/>
                <w:szCs w:val="20"/>
                <w:lang w:val="hy-AM"/>
              </w:rPr>
              <w:t>չի լրացվում</w:t>
            </w:r>
            <w:r w:rsidRPr="0025097E">
              <w:rPr>
                <w:rFonts w:ascii="GHEA Grapalat" w:hAnsi="GHEA Grapalat" w:cs="Sylfaen"/>
                <w:sz w:val="20"/>
                <w:szCs w:val="20"/>
                <w:lang w:val="ru-RU"/>
              </w:rPr>
              <w:t>)</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5762" w:rsidRPr="0025097E" w:rsidRDefault="00334B2F" w:rsidP="00325762">
            <w:pPr>
              <w:rPr>
                <w:rFonts w:ascii="GHEA Grapalat" w:hAnsi="GHEA Grapalat"/>
                <w:sz w:val="20"/>
                <w:szCs w:val="20"/>
                <w:lang w:val="hy-AM"/>
              </w:rPr>
            </w:pPr>
            <w:r w:rsidRPr="0025097E">
              <w:rPr>
                <w:rFonts w:ascii="GHEA Grapalat" w:hAnsi="GHEA Grapalat" w:cs="Sylfaen"/>
                <w:sz w:val="20"/>
                <w:szCs w:val="20"/>
                <w:lang w:val="hy-AM"/>
              </w:rPr>
              <w:t>11</w:t>
            </w:r>
            <w:r w:rsidRPr="0025097E">
              <w:rPr>
                <w:rFonts w:ascii="GHEA Grapalat" w:hAnsi="GHEA Grapalat" w:cs="Sylfaen"/>
                <w:sz w:val="20"/>
                <w:szCs w:val="20"/>
              </w:rPr>
              <w:t>. Շահառուի</w:t>
            </w:r>
            <w:r w:rsidRPr="0025097E">
              <w:rPr>
                <w:rFonts w:ascii="GHEA Grapalat" w:hAnsi="GHEA Grapalat" w:cs="Arial"/>
                <w:sz w:val="20"/>
                <w:szCs w:val="20"/>
              </w:rPr>
              <w:t xml:space="preserve"> </w:t>
            </w:r>
            <w:r w:rsidRPr="0025097E">
              <w:rPr>
                <w:rFonts w:ascii="GHEA Grapalat" w:hAnsi="GHEA Grapalat" w:cs="Sylfaen"/>
                <w:sz w:val="20"/>
                <w:szCs w:val="20"/>
              </w:rPr>
              <w:t>ՀՎՀՀ</w:t>
            </w:r>
            <w:r w:rsidRPr="0025097E">
              <w:rPr>
                <w:rFonts w:ascii="GHEA Grapalat" w:hAnsi="GHEA Grapalat" w:cs="Arial"/>
                <w:sz w:val="20"/>
                <w:szCs w:val="20"/>
              </w:rPr>
              <w:t>`</w:t>
            </w:r>
            <w:r w:rsidR="00551E8B" w:rsidRPr="0025097E">
              <w:rPr>
                <w:rFonts w:ascii="GHEA Grapalat" w:hAnsi="GHEA Grapalat" w:cs="Arial"/>
                <w:sz w:val="20"/>
                <w:szCs w:val="20"/>
              </w:rPr>
              <w:t xml:space="preserve"> </w:t>
            </w:r>
            <w:r w:rsidR="00325762" w:rsidRPr="0025097E">
              <w:rPr>
                <w:rFonts w:ascii="GHEA Grapalat" w:hAnsi="GHEA Grapalat"/>
                <w:sz w:val="20"/>
                <w:szCs w:val="20"/>
                <w:lang w:val="hy-AM"/>
              </w:rPr>
              <w:t>04103282</w:t>
            </w:r>
          </w:p>
          <w:p w:rsidR="00334B2F" w:rsidRPr="0025097E" w:rsidRDefault="00334B2F" w:rsidP="00CB0ADE">
            <w:pPr>
              <w:rPr>
                <w:rFonts w:ascii="GHEA Grapalat" w:hAnsi="GHEA Grapalat" w:cs="Arial"/>
                <w:sz w:val="20"/>
                <w:szCs w:val="20"/>
              </w:rPr>
            </w:pP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51E8B" w:rsidRPr="0025097E" w:rsidRDefault="00334B2F" w:rsidP="00CB0ADE">
            <w:pPr>
              <w:rPr>
                <w:rFonts w:ascii="GHEA Grapalat" w:hAnsi="GHEA Grapalat" w:cs="Arial"/>
                <w:sz w:val="20"/>
                <w:szCs w:val="20"/>
              </w:rPr>
            </w:pPr>
            <w:r w:rsidRPr="0025097E">
              <w:rPr>
                <w:rFonts w:ascii="GHEA Grapalat" w:hAnsi="GHEA Grapalat" w:cs="Sylfaen"/>
                <w:sz w:val="20"/>
                <w:szCs w:val="20"/>
              </w:rPr>
              <w:t>1</w:t>
            </w:r>
            <w:r w:rsidRPr="0025097E">
              <w:rPr>
                <w:rFonts w:ascii="GHEA Grapalat" w:hAnsi="GHEA Grapalat" w:cs="Sylfaen"/>
                <w:sz w:val="20"/>
                <w:szCs w:val="20"/>
                <w:lang w:val="hy-AM"/>
              </w:rPr>
              <w:t>2</w:t>
            </w:r>
            <w:r w:rsidRPr="0025097E">
              <w:rPr>
                <w:rFonts w:ascii="GHEA Grapalat" w:hAnsi="GHEA Grapalat" w:cs="Sylfaen"/>
                <w:sz w:val="20"/>
                <w:szCs w:val="20"/>
              </w:rPr>
              <w:t>.Շահառուի</w:t>
            </w:r>
            <w:r w:rsidRPr="0025097E">
              <w:rPr>
                <w:rFonts w:ascii="GHEA Grapalat" w:hAnsi="GHEA Grapalat" w:cs="Sylfaen"/>
                <w:sz w:val="20"/>
                <w:szCs w:val="20"/>
                <w:lang w:val="hy-AM"/>
              </w:rPr>
              <w:t>ն</w:t>
            </w:r>
            <w:r w:rsidRPr="0025097E">
              <w:rPr>
                <w:rFonts w:ascii="GHEA Grapalat" w:hAnsi="GHEA Grapalat" w:cs="Arial"/>
                <w:sz w:val="20"/>
                <w:szCs w:val="20"/>
              </w:rPr>
              <w:t xml:space="preserve"> </w:t>
            </w:r>
            <w:r w:rsidRPr="0025097E">
              <w:rPr>
                <w:rFonts w:ascii="GHEA Grapalat" w:hAnsi="GHEA Grapalat" w:cs="Sylfaen"/>
                <w:sz w:val="20"/>
                <w:szCs w:val="20"/>
                <w:lang w:val="hy-AM"/>
              </w:rPr>
              <w:t xml:space="preserve"> սպասարկող Ֆինանսական կազմակերպություն</w:t>
            </w:r>
            <w:r w:rsidRPr="0025097E">
              <w:rPr>
                <w:rFonts w:ascii="GHEA Grapalat" w:hAnsi="GHEA Grapalat" w:cs="Sylfaen"/>
                <w:sz w:val="20"/>
                <w:szCs w:val="20"/>
              </w:rPr>
              <w:t xml:space="preserve"> (բանկ)</w:t>
            </w:r>
            <w:r w:rsidRPr="0025097E">
              <w:rPr>
                <w:rFonts w:ascii="GHEA Grapalat" w:hAnsi="GHEA Grapalat" w:cs="Arial"/>
                <w:sz w:val="20"/>
                <w:szCs w:val="20"/>
              </w:rPr>
              <w:t>`</w:t>
            </w:r>
            <w:r w:rsidR="00551E8B" w:rsidRPr="0025097E">
              <w:rPr>
                <w:rFonts w:ascii="GHEA Grapalat" w:hAnsi="GHEA Grapalat" w:cs="Arial"/>
                <w:sz w:val="20"/>
                <w:szCs w:val="20"/>
              </w:rPr>
              <w:t xml:space="preserve"> </w:t>
            </w:r>
            <w:r w:rsidR="0025097E" w:rsidRPr="0025097E">
              <w:rPr>
                <w:rFonts w:ascii="GHEA Grapalat" w:hAnsi="GHEA Grapalat" w:cs="Sylfaen"/>
                <w:sz w:val="20"/>
                <w:szCs w:val="20"/>
              </w:rPr>
              <w:t xml:space="preserve"> Ա</w:t>
            </w:r>
            <w:r w:rsidR="0025097E" w:rsidRPr="0025097E">
              <w:rPr>
                <w:rFonts w:ascii="GHEA Grapalat" w:hAnsi="GHEA Grapalat" w:cs="Sylfaen"/>
                <w:sz w:val="20"/>
                <w:szCs w:val="20"/>
                <w:lang w:val="ru-RU"/>
              </w:rPr>
              <w:t>ԿԲԱ</w:t>
            </w:r>
            <w:r w:rsidR="0025097E" w:rsidRPr="0025097E">
              <w:rPr>
                <w:rFonts w:ascii="GHEA Grapalat" w:hAnsi="GHEA Grapalat" w:cs="Sylfaen"/>
                <w:sz w:val="20"/>
                <w:szCs w:val="20"/>
              </w:rPr>
              <w:t xml:space="preserve"> </w:t>
            </w:r>
            <w:r w:rsidR="0025097E" w:rsidRPr="0025097E">
              <w:rPr>
                <w:rFonts w:ascii="GHEA Grapalat" w:hAnsi="GHEA Grapalat" w:cs="Sylfaen"/>
                <w:sz w:val="20"/>
                <w:szCs w:val="20"/>
                <w:lang w:val="ru-RU"/>
              </w:rPr>
              <w:t>ԿՐԵԴԻՏ</w:t>
            </w:r>
            <w:r w:rsidR="0025097E" w:rsidRPr="0025097E">
              <w:rPr>
                <w:rFonts w:ascii="GHEA Grapalat" w:hAnsi="GHEA Grapalat" w:cs="Sylfaen"/>
                <w:sz w:val="20"/>
                <w:szCs w:val="20"/>
              </w:rPr>
              <w:t xml:space="preserve">  Վեդ</w:t>
            </w:r>
            <w:r w:rsidR="0025097E" w:rsidRPr="0025097E">
              <w:rPr>
                <w:rFonts w:ascii="GHEA Grapalat" w:hAnsi="GHEA Grapalat" w:cs="Sylfaen"/>
                <w:sz w:val="20"/>
                <w:szCs w:val="20"/>
                <w:lang w:val="ru-RU"/>
              </w:rPr>
              <w:t>ի</w:t>
            </w:r>
            <w:r w:rsidR="0025097E" w:rsidRPr="0025097E">
              <w:rPr>
                <w:rFonts w:ascii="GHEA Grapalat" w:hAnsi="GHEA Grapalat" w:cs="Arial LatArm"/>
                <w:sz w:val="20"/>
                <w:szCs w:val="20"/>
                <w:lang w:val="nb-NO"/>
              </w:rPr>
              <w:t xml:space="preserve"> </w:t>
            </w:r>
            <w:r w:rsidR="0025097E" w:rsidRPr="0025097E">
              <w:rPr>
                <w:rFonts w:ascii="GHEA Grapalat" w:hAnsi="GHEA Grapalat" w:cs="Sylfaen"/>
                <w:sz w:val="20"/>
                <w:szCs w:val="20"/>
                <w:lang w:val="ru-RU"/>
              </w:rPr>
              <w:t>մ</w:t>
            </w:r>
            <w:r w:rsidR="0025097E" w:rsidRPr="0025097E">
              <w:rPr>
                <w:rFonts w:ascii="GHEA Grapalat" w:hAnsi="GHEA Grapalat" w:cs="Arial LatArm"/>
                <w:sz w:val="20"/>
                <w:szCs w:val="20"/>
                <w:lang w:val="nb-NO"/>
              </w:rPr>
              <w:t>/</w:t>
            </w:r>
            <w:r w:rsidR="0025097E" w:rsidRPr="0025097E">
              <w:rPr>
                <w:rFonts w:ascii="GHEA Grapalat" w:hAnsi="GHEA Grapalat" w:cs="Sylfaen"/>
                <w:sz w:val="20"/>
                <w:szCs w:val="20"/>
                <w:lang w:val="ru-RU"/>
              </w:rPr>
              <w:t>ճ</w:t>
            </w:r>
          </w:p>
          <w:p w:rsidR="00334B2F" w:rsidRPr="0025097E" w:rsidRDefault="00334B2F" w:rsidP="00CB0ADE">
            <w:pPr>
              <w:rPr>
                <w:rFonts w:ascii="GHEA Grapalat" w:hAnsi="GHEA Grapalat" w:cs="Arial"/>
                <w:sz w:val="20"/>
                <w:szCs w:val="20"/>
              </w:rPr>
            </w:pP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5762" w:rsidRPr="0025097E" w:rsidRDefault="00334B2F" w:rsidP="00325762">
            <w:pPr>
              <w:rPr>
                <w:rFonts w:ascii="GHEA Grapalat" w:hAnsi="GHEA Grapalat"/>
                <w:sz w:val="20"/>
                <w:szCs w:val="20"/>
                <w:lang w:val="hy-AM"/>
              </w:rPr>
            </w:pPr>
            <w:r w:rsidRPr="0025097E">
              <w:rPr>
                <w:rFonts w:ascii="GHEA Grapalat" w:hAnsi="GHEA Grapalat" w:cs="Sylfaen"/>
                <w:sz w:val="20"/>
                <w:szCs w:val="20"/>
              </w:rPr>
              <w:t>1</w:t>
            </w:r>
            <w:r w:rsidRPr="0025097E">
              <w:rPr>
                <w:rFonts w:ascii="GHEA Grapalat" w:hAnsi="GHEA Grapalat" w:cs="Sylfaen"/>
                <w:sz w:val="20"/>
                <w:szCs w:val="20"/>
                <w:lang w:val="hy-AM"/>
              </w:rPr>
              <w:t>3</w:t>
            </w:r>
            <w:r w:rsidRPr="0025097E">
              <w:rPr>
                <w:rFonts w:ascii="GHEA Grapalat" w:hAnsi="GHEA Grapalat" w:cs="Sylfaen"/>
                <w:sz w:val="20"/>
                <w:szCs w:val="20"/>
              </w:rPr>
              <w:t>.Շահառուի</w:t>
            </w:r>
            <w:r w:rsidRPr="0025097E">
              <w:rPr>
                <w:rFonts w:ascii="GHEA Grapalat" w:hAnsi="GHEA Grapalat" w:cs="Arial"/>
                <w:sz w:val="20"/>
                <w:szCs w:val="20"/>
              </w:rPr>
              <w:t xml:space="preserve"> </w:t>
            </w:r>
            <w:r w:rsidRPr="0025097E">
              <w:rPr>
                <w:rFonts w:ascii="GHEA Grapalat" w:hAnsi="GHEA Grapalat" w:cs="Sylfaen"/>
                <w:sz w:val="20"/>
                <w:szCs w:val="20"/>
              </w:rPr>
              <w:t>հաշվի</w:t>
            </w:r>
            <w:r w:rsidRPr="0025097E">
              <w:rPr>
                <w:rFonts w:ascii="GHEA Grapalat" w:hAnsi="GHEA Grapalat" w:cs="Arial"/>
                <w:sz w:val="20"/>
                <w:szCs w:val="20"/>
              </w:rPr>
              <w:t xml:space="preserve"> </w:t>
            </w:r>
            <w:r w:rsidRPr="0025097E">
              <w:rPr>
                <w:rFonts w:ascii="GHEA Grapalat" w:hAnsi="GHEA Grapalat" w:cs="Sylfaen"/>
                <w:sz w:val="20"/>
                <w:szCs w:val="20"/>
              </w:rPr>
              <w:t>համարը</w:t>
            </w:r>
            <w:r w:rsidRPr="0025097E">
              <w:rPr>
                <w:rFonts w:ascii="GHEA Grapalat" w:hAnsi="GHEA Grapalat" w:cs="Arial"/>
                <w:sz w:val="20"/>
                <w:szCs w:val="20"/>
              </w:rPr>
              <w:t xml:space="preserve"> (</w:t>
            </w:r>
            <w:r w:rsidRPr="0025097E">
              <w:rPr>
                <w:rFonts w:ascii="GHEA Grapalat" w:hAnsi="GHEA Grapalat" w:cs="Sylfaen"/>
                <w:sz w:val="20"/>
                <w:szCs w:val="20"/>
              </w:rPr>
              <w:t>հշ</w:t>
            </w:r>
            <w:r w:rsidRPr="0025097E">
              <w:rPr>
                <w:rFonts w:ascii="GHEA Grapalat" w:hAnsi="GHEA Grapalat" w:cs="Arial"/>
                <w:sz w:val="20"/>
                <w:szCs w:val="20"/>
              </w:rPr>
              <w:t>.N)</w:t>
            </w:r>
            <w:r w:rsidR="00551E8B" w:rsidRPr="0025097E">
              <w:rPr>
                <w:rFonts w:ascii="GHEA Grapalat" w:hAnsi="GHEA Grapalat" w:cs="Arial"/>
                <w:sz w:val="20"/>
                <w:szCs w:val="20"/>
              </w:rPr>
              <w:t xml:space="preserve"> </w:t>
            </w:r>
            <w:r w:rsidR="00325762" w:rsidRPr="0025097E">
              <w:rPr>
                <w:rFonts w:ascii="GHEA Grapalat" w:hAnsi="GHEA Grapalat"/>
                <w:sz w:val="20"/>
                <w:szCs w:val="20"/>
                <w:lang w:val="hy-AM"/>
              </w:rPr>
              <w:t>220129690339000</w:t>
            </w:r>
          </w:p>
          <w:p w:rsidR="00334B2F" w:rsidRPr="0025097E" w:rsidRDefault="00334B2F" w:rsidP="00CB0ADE">
            <w:pPr>
              <w:rPr>
                <w:rFonts w:ascii="GHEA Grapalat" w:hAnsi="GHEA Grapalat" w:cs="Arial"/>
                <w:sz w:val="20"/>
                <w:szCs w:val="20"/>
                <w:lang w:val="hy-AM"/>
              </w:rPr>
            </w:pP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A71D81">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5B5F3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5B5F3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5B5F3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w:t>
            </w:r>
            <w:r w:rsidRPr="00A71D81">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նախապես լրացվում է </w:t>
            </w:r>
            <w:r w:rsidRPr="00A71D81">
              <w:rPr>
                <w:rFonts w:ascii="GHEA Grapalat" w:hAnsi="GHEA Grapalat"/>
                <w:sz w:val="20"/>
                <w:szCs w:val="20"/>
                <w:lang w:val="hy-AM"/>
              </w:rPr>
              <w:lastRenderedPageBreak/>
              <w:t xml:space="preserve">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5B5F3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5B5F3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DA5FF7">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DA5FF7" w:rsidRPr="00A71D81">
        <w:rPr>
          <w:rFonts w:ascii="GHEA Grapalat" w:hAnsi="GHEA Grapalat" w:cs="Sylfaen"/>
          <w:b/>
          <w:lang w:val="hy-AM"/>
        </w:rPr>
        <w:lastRenderedPageBreak/>
        <w:t xml:space="preserve"> </w:t>
      </w:r>
    </w:p>
    <w:p w:rsidR="00CB5EFD" w:rsidRPr="00A71D81" w:rsidRDefault="00CB5EFD" w:rsidP="00383BC3">
      <w:pPr>
        <w:ind w:left="-66"/>
        <w:jc w:val="center"/>
        <w:rPr>
          <w:rFonts w:ascii="GHEA Grapalat" w:hAnsi="GHEA Grapalat" w:cs="Sylfaen"/>
          <w:b/>
          <w:lang w:val="hy-AM"/>
        </w:rPr>
      </w:pPr>
    </w:p>
    <w:p w:rsidR="00CB5EFD" w:rsidRPr="00DA5FF7" w:rsidRDefault="00CB5EFD" w:rsidP="00DA5FF7">
      <w:pPr>
        <w:rPr>
          <w:rFonts w:ascii="GHEA Grapalat" w:hAnsi="GHEA Grapalat" w:cs="Sylfaen"/>
          <w:b/>
        </w:rPr>
      </w:pPr>
    </w:p>
    <w:p w:rsidR="00CB5EFD" w:rsidRPr="00A71D81" w:rsidRDefault="00CB5EFD" w:rsidP="00383BC3">
      <w:pPr>
        <w:ind w:left="-66"/>
        <w:jc w:val="center"/>
        <w:rPr>
          <w:rFonts w:ascii="GHEA Grapalat" w:hAnsi="GHEA Grapalat" w:cs="Sylfaen"/>
          <w:b/>
          <w:lang w:val="hy-AM"/>
        </w:rPr>
      </w:pP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071D1C" w:rsidRPr="00A71D81" w:rsidRDefault="00325762" w:rsidP="00EF3662">
      <w:pPr>
        <w:pStyle w:val="31"/>
        <w:spacing w:line="240" w:lineRule="auto"/>
        <w:jc w:val="right"/>
        <w:rPr>
          <w:rFonts w:ascii="GHEA Grapalat" w:hAnsi="GHEA Grapalat" w:cs="Sylfaen"/>
          <w:b/>
          <w:lang w:val="hy-AM"/>
        </w:rPr>
      </w:pPr>
      <w:r>
        <w:rPr>
          <w:rFonts w:ascii="GHEA Grapalat" w:hAnsi="GHEA Grapalat" w:cs="Sylfaen"/>
          <w:lang w:val="es-ES"/>
        </w:rPr>
        <w:t>«</w:t>
      </w:r>
      <w:r w:rsidR="00105059">
        <w:rPr>
          <w:rFonts w:ascii="GHEA Grapalat" w:hAnsi="GHEA Grapalat" w:cs="Sylfaen"/>
          <w:lang w:val="es-ES"/>
        </w:rPr>
        <w:t>ՎՀՄ-ԳՀԱՊՁԲ-22/02</w:t>
      </w:r>
      <w:r w:rsidR="00551E8B" w:rsidRPr="00C05C90">
        <w:rPr>
          <w:rFonts w:ascii="GHEA Grapalat" w:hAnsi="GHEA Grapalat" w:cs="Sylfaen"/>
          <w:lang w:val="es-ES"/>
        </w:rPr>
        <w:t>»</w:t>
      </w:r>
      <w:r w:rsidR="00551E8B" w:rsidRPr="00A71D81">
        <w:rPr>
          <w:rFonts w:ascii="GHEA Grapalat" w:hAnsi="GHEA Grapalat"/>
          <w:lang w:val="es-ES"/>
        </w:rPr>
        <w:t xml:space="preserve"> </w:t>
      </w:r>
      <w:r w:rsidR="00551E8B" w:rsidRPr="00A71D81">
        <w:rPr>
          <w:rFonts w:ascii="GHEA Grapalat" w:hAnsi="GHEA Grapalat" w:cs="GHEA Grapalat"/>
          <w:lang w:val="pt-BR"/>
        </w:rPr>
        <w:t xml:space="preserve"> </w:t>
      </w:r>
      <w:r w:rsidR="00071D1C" w:rsidRPr="00A71D81">
        <w:rPr>
          <w:rFonts w:ascii="GHEA Grapalat" w:hAnsi="GHEA Grapalat" w:cs="Sylfaen"/>
          <w:b/>
          <w:lang w:val="hy-AM"/>
        </w:rPr>
        <w:t>ծածկագրով</w:t>
      </w:r>
    </w:p>
    <w:p w:rsidR="00071D1C" w:rsidRPr="00A71D81" w:rsidRDefault="00551E8B" w:rsidP="00EF3662">
      <w:pPr>
        <w:pStyle w:val="31"/>
        <w:spacing w:line="240" w:lineRule="auto"/>
        <w:jc w:val="right"/>
        <w:rPr>
          <w:rFonts w:ascii="GHEA Grapalat" w:hAnsi="GHEA Grapalat" w:cs="Sylfaen"/>
          <w:b/>
          <w:lang w:val="hy-AM"/>
        </w:rPr>
      </w:pPr>
      <w:r w:rsidRPr="00551E8B">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DA5FF7" w:rsidP="00DA5FF7">
      <w:pPr>
        <w:ind w:left="-142" w:firstLine="142"/>
        <w:rPr>
          <w:rFonts w:ascii="GHEA Grapalat" w:hAnsi="GHEA Grapalat"/>
          <w:b/>
          <w:sz w:val="22"/>
          <w:lang w:val="hy-AM"/>
        </w:rPr>
      </w:pPr>
      <w:r w:rsidRPr="00404468">
        <w:rPr>
          <w:rFonts w:ascii="GHEA Grapalat" w:hAnsi="GHEA Grapalat" w:cs="Sylfaen"/>
          <w:b/>
          <w:sz w:val="22"/>
          <w:lang w:val="hy-AM"/>
        </w:rPr>
        <w:t xml:space="preserve">                                               </w:t>
      </w:r>
      <w:r w:rsidR="00071D1C" w:rsidRPr="00A71D81">
        <w:rPr>
          <w:rFonts w:ascii="GHEA Grapalat" w:hAnsi="GHEA Grapalat" w:cs="Sylfaen"/>
          <w:b/>
          <w:sz w:val="22"/>
          <w:lang w:val="hy-AM"/>
        </w:rPr>
        <w:t xml:space="preserve">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DA5FF7" w:rsidRPr="00DA5FF7">
        <w:rPr>
          <w:rFonts w:ascii="GHEA Grapalat" w:hAnsi="GHEA Grapalat"/>
          <w:sz w:val="20"/>
          <w:u w:val="single"/>
          <w:lang w:val="hy-AM"/>
        </w:rPr>
        <w:t>5</w:t>
      </w:r>
      <w:r w:rsidRPr="00A71D81">
        <w:rPr>
          <w:rFonts w:ascii="GHEA Grapalat" w:hAnsi="GHEA Grapalat"/>
          <w:sz w:val="20"/>
          <w:lang w:val="hy-AM"/>
        </w:rPr>
        <w:t xml:space="preserve">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8F44DD" w:rsidRPr="008F44DD">
        <w:rPr>
          <w:rFonts w:ascii="GHEA Grapalat" w:hAnsi="GHEA Grapalat"/>
          <w:sz w:val="20"/>
          <w:u w:val="single"/>
          <w:lang w:val="hy-AM"/>
        </w:rPr>
        <w:t>5</w:t>
      </w:r>
      <w:r w:rsidRPr="00A71D81">
        <w:rPr>
          <w:rFonts w:ascii="GHEA Grapalat" w:hAnsi="GHEA Grapalat"/>
          <w:sz w:val="20"/>
          <w:lang w:val="hy-AM"/>
        </w:rPr>
        <w:t xml:space="preserve">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8F44DD" w:rsidRPr="00404468" w:rsidRDefault="008F44DD" w:rsidP="00EF3662">
      <w:pPr>
        <w:ind w:firstLine="709"/>
        <w:jc w:val="both"/>
        <w:rPr>
          <w:rFonts w:ascii="GHEA Grapalat" w:hAnsi="GHEA Grapalat"/>
          <w:sz w:val="20"/>
          <w:lang w:val="hy-AM"/>
        </w:rPr>
      </w:pPr>
    </w:p>
    <w:p w:rsidR="008F44DD" w:rsidRPr="00404468" w:rsidRDefault="008F44DD"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11"/>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2775D" w:rsidRPr="0062775D">
        <w:rPr>
          <w:rFonts w:ascii="GHEA Grapalat" w:hAnsi="GHEA Grapalat"/>
          <w:sz w:val="20"/>
          <w:lang w:val="hy-AM"/>
        </w:rPr>
        <w:t>25</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62775D" w:rsidRPr="0062775D">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62775D" w:rsidRPr="0062775D">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2"/>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Style w:val="af6"/>
          <w:rFonts w:ascii="GHEA Grapalat" w:hAnsi="GHEA Grapalat" w:cs="Sylfaen"/>
          <w:color w:val="FFFFFF"/>
          <w:sz w:val="20"/>
          <w:lang w:val="hy-AM"/>
        </w:rPr>
        <w:lastRenderedPageBreak/>
        <w:footnoteReference w:id="13"/>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4"/>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w:t>
      </w:r>
      <w:r w:rsidRPr="00A71D81">
        <w:rPr>
          <w:rFonts w:ascii="GHEA Grapalat" w:hAnsi="GHEA Grapalat"/>
          <w:sz w:val="20"/>
          <w:lang w:val="hy-AM"/>
        </w:rPr>
        <w:lastRenderedPageBreak/>
        <w:t xml:space="preserve">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C253F8" w:rsidRPr="00601D54" w:rsidRDefault="00C253F8" w:rsidP="00C253F8">
            <w:pPr>
              <w:rPr>
                <w:rFonts w:ascii="Sylfaen" w:hAnsi="Sylfaen"/>
                <w:b/>
                <w:sz w:val="32"/>
                <w:szCs w:val="32"/>
                <w:lang w:val="hy-AM"/>
              </w:rPr>
            </w:pPr>
            <w:r>
              <w:rPr>
                <w:rFonts w:ascii="Sylfaen" w:hAnsi="Sylfaen"/>
                <w:b/>
                <w:sz w:val="32"/>
                <w:szCs w:val="32"/>
                <w:lang w:val="hy-AM"/>
              </w:rPr>
              <w:t xml:space="preserve">                      </w:t>
            </w:r>
            <w:r w:rsidRPr="00601D54">
              <w:rPr>
                <w:rFonts w:ascii="Sylfaen" w:hAnsi="Sylfaen"/>
                <w:b/>
                <w:sz w:val="32"/>
                <w:szCs w:val="32"/>
                <w:lang w:val="hy-AM"/>
              </w:rPr>
              <w:t>Գնորդ</w:t>
            </w:r>
          </w:p>
          <w:p w:rsidR="00C253F8" w:rsidRDefault="00C253F8" w:rsidP="00C253F8">
            <w:pPr>
              <w:rPr>
                <w:rFonts w:ascii="Sylfaen" w:hAnsi="Sylfaen"/>
                <w:lang w:val="hy-AM"/>
              </w:rPr>
            </w:pPr>
            <w:r>
              <w:rPr>
                <w:rFonts w:ascii="Sylfaen" w:hAnsi="Sylfaen"/>
                <w:lang w:val="hy-AM"/>
              </w:rPr>
              <w:t>&lt;&lt; Վանաշեն համայ</w:t>
            </w:r>
            <w:r w:rsidRPr="00C253F8">
              <w:rPr>
                <w:rFonts w:ascii="Sylfaen" w:hAnsi="Sylfaen"/>
                <w:lang w:val="hy-AM"/>
              </w:rPr>
              <w:t>ն</w:t>
            </w:r>
            <w:r>
              <w:rPr>
                <w:rFonts w:ascii="Sylfaen" w:hAnsi="Sylfaen"/>
                <w:lang w:val="hy-AM"/>
              </w:rPr>
              <w:t>քի մանկապարտեզ&gt;&gt; ՀՈԱԿ</w:t>
            </w:r>
          </w:p>
          <w:p w:rsidR="00C253F8" w:rsidRDefault="00C253F8" w:rsidP="00C253F8">
            <w:pPr>
              <w:rPr>
                <w:rFonts w:ascii="Sylfaen" w:hAnsi="Sylfaen"/>
                <w:lang w:val="hy-AM"/>
              </w:rPr>
            </w:pPr>
            <w:r>
              <w:rPr>
                <w:rFonts w:ascii="Sylfaen" w:hAnsi="Sylfaen"/>
                <w:lang w:val="hy-AM"/>
              </w:rPr>
              <w:t>Գ.Վանաշեն  Կ. Ալոյան 24</w:t>
            </w:r>
          </w:p>
          <w:p w:rsidR="00C253F8" w:rsidRDefault="00C253F8" w:rsidP="00C253F8">
            <w:pPr>
              <w:rPr>
                <w:rFonts w:ascii="Sylfaen" w:hAnsi="Sylfaen"/>
                <w:lang w:val="hy-AM"/>
              </w:rPr>
            </w:pPr>
            <w:r>
              <w:rPr>
                <w:rFonts w:ascii="Sylfaen" w:hAnsi="Sylfaen"/>
                <w:lang w:val="hy-AM"/>
              </w:rPr>
              <w:t>ԱԿԲԱ ԲԱՆԿ ՓԲԸ   Վեդի մասնաճյուղ</w:t>
            </w:r>
          </w:p>
          <w:p w:rsidR="00C253F8" w:rsidRDefault="00C253F8" w:rsidP="00C253F8">
            <w:pPr>
              <w:rPr>
                <w:rFonts w:ascii="Sylfaen" w:hAnsi="Sylfaen"/>
                <w:lang w:val="hy-AM"/>
              </w:rPr>
            </w:pPr>
            <w:r>
              <w:rPr>
                <w:rFonts w:ascii="Sylfaen" w:hAnsi="Sylfaen"/>
                <w:lang w:val="hy-AM"/>
              </w:rPr>
              <w:t>Հ/Հ  220129690339000</w:t>
            </w:r>
          </w:p>
          <w:p w:rsidR="00C253F8" w:rsidRDefault="00C253F8" w:rsidP="00C253F8">
            <w:pPr>
              <w:rPr>
                <w:rFonts w:ascii="Sylfaen" w:hAnsi="Sylfaen"/>
                <w:lang w:val="hy-AM"/>
              </w:rPr>
            </w:pPr>
            <w:r>
              <w:rPr>
                <w:rFonts w:ascii="Sylfaen" w:hAnsi="Sylfaen"/>
                <w:lang w:val="hy-AM"/>
              </w:rPr>
              <w:t>ՀՎՀՀ  04103282</w:t>
            </w:r>
          </w:p>
          <w:p w:rsidR="00C253F8" w:rsidRDefault="00C253F8" w:rsidP="00C253F8">
            <w:pPr>
              <w:rPr>
                <w:rFonts w:ascii="Sylfaen" w:hAnsi="Sylfaen"/>
                <w:lang w:val="hy-AM"/>
              </w:rPr>
            </w:pPr>
            <w:r>
              <w:rPr>
                <w:rFonts w:ascii="Sylfaen" w:hAnsi="Sylfaen"/>
                <w:lang w:val="hy-AM"/>
              </w:rPr>
              <w:t>Տնօրեն `    Թ. Հակոբյան</w:t>
            </w:r>
          </w:p>
          <w:p w:rsidR="00C253F8" w:rsidRDefault="00C253F8" w:rsidP="00C253F8">
            <w:pPr>
              <w:rPr>
                <w:rFonts w:ascii="Sylfaen" w:hAnsi="Sylfaen"/>
                <w:lang w:val="hy-AM"/>
              </w:rPr>
            </w:pPr>
          </w:p>
          <w:p w:rsidR="00C253F8" w:rsidRDefault="00C253F8" w:rsidP="00C253F8">
            <w:pPr>
              <w:rPr>
                <w:rFonts w:ascii="Sylfaen" w:hAnsi="Sylfaen"/>
                <w:lang w:val="hy-AM"/>
              </w:rPr>
            </w:pPr>
            <w:r>
              <w:rPr>
                <w:rFonts w:ascii="Sylfaen" w:hAnsi="Sylfaen"/>
                <w:lang w:val="hy-AM"/>
              </w:rPr>
              <w:t>-----------------------------------------</w:t>
            </w:r>
          </w:p>
          <w:p w:rsidR="00071D1C" w:rsidRPr="00551E8B" w:rsidRDefault="00071D1C" w:rsidP="00EF3662">
            <w:pPr>
              <w:jc w:val="center"/>
              <w:rPr>
                <w:rFonts w:ascii="GHEA Grapalat" w:hAnsi="GHEA Grapalat"/>
                <w:sz w:val="18"/>
                <w:szCs w:val="18"/>
                <w:lang w:val="nb-NO"/>
              </w:rPr>
            </w:pPr>
            <w:r w:rsidRPr="00551E8B">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551E8B">
              <w:rPr>
                <w:rFonts w:ascii="GHEA Grapalat" w:hAnsi="GHEA Grapalat"/>
                <w:sz w:val="18"/>
                <w:szCs w:val="18"/>
                <w:lang w:val="nb-NO"/>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A5FF7">
          <w:pgSz w:w="11906" w:h="16838" w:code="9"/>
          <w:pgMar w:top="0" w:right="662" w:bottom="426" w:left="1138" w:header="562" w:footer="562" w:gutter="0"/>
          <w:cols w:space="720"/>
        </w:sectPr>
      </w:pPr>
    </w:p>
    <w:p w:rsidR="00C253F8" w:rsidRPr="00A71D81" w:rsidRDefault="00C253F8" w:rsidP="00C253F8">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C253F8" w:rsidRPr="00A71D81" w:rsidRDefault="00C253F8" w:rsidP="00C253F8">
      <w:pPr>
        <w:jc w:val="right"/>
        <w:rPr>
          <w:rFonts w:ascii="GHEA Grapalat" w:hAnsi="GHEA Grapalat"/>
          <w:i/>
          <w:sz w:val="18"/>
          <w:lang w:val="hy-AM"/>
        </w:rPr>
      </w:pPr>
      <w:r w:rsidRPr="00A71D81">
        <w:rPr>
          <w:rFonts w:ascii="GHEA Grapalat" w:hAnsi="GHEA Grapalat"/>
          <w:i/>
          <w:sz w:val="18"/>
          <w:lang w:val="hy-AM"/>
        </w:rPr>
        <w:t xml:space="preserve">«         »              20  թ. կնքված </w:t>
      </w:r>
    </w:p>
    <w:p w:rsidR="00C253F8" w:rsidRPr="00A71D81" w:rsidRDefault="00C253F8" w:rsidP="00C253F8">
      <w:pPr>
        <w:jc w:val="right"/>
        <w:rPr>
          <w:rFonts w:ascii="GHEA Grapalat" w:hAnsi="GHEA Grapalat"/>
          <w:i/>
          <w:sz w:val="18"/>
          <w:lang w:val="hy-AM"/>
        </w:rPr>
      </w:pPr>
      <w:r w:rsidRPr="00A71D81">
        <w:rPr>
          <w:rFonts w:ascii="GHEA Grapalat" w:hAnsi="GHEA Grapalat"/>
          <w:i/>
          <w:sz w:val="18"/>
          <w:lang w:val="hy-AM"/>
        </w:rPr>
        <w:t xml:space="preserve">                    </w:t>
      </w:r>
      <w:r w:rsidR="00105059">
        <w:rPr>
          <w:rFonts w:ascii="GHEA Grapalat" w:hAnsi="GHEA Grapalat" w:cs="Sylfaen"/>
          <w:lang w:val="es-ES"/>
        </w:rPr>
        <w:t>ՎՀՄ-ԳՀԱՊՁԲ-22/02</w:t>
      </w:r>
      <w:r w:rsidRPr="00A71D81">
        <w:rPr>
          <w:rFonts w:ascii="GHEA Grapalat" w:hAnsi="GHEA Grapalat"/>
          <w:i/>
          <w:sz w:val="18"/>
          <w:lang w:val="hy-AM"/>
        </w:rPr>
        <w:t xml:space="preserve">  ծածկագրով պայմանագրի</w:t>
      </w:r>
    </w:p>
    <w:p w:rsidR="00C253F8" w:rsidRPr="00A71D81" w:rsidRDefault="00C253F8" w:rsidP="00C253F8">
      <w:pPr>
        <w:jc w:val="center"/>
        <w:rPr>
          <w:rFonts w:ascii="GHEA Grapalat" w:hAnsi="GHEA Grapalat"/>
          <w:sz w:val="18"/>
          <w:lang w:val="hy-AM"/>
        </w:rPr>
      </w:pPr>
    </w:p>
    <w:p w:rsidR="00C253F8" w:rsidRPr="00A71D81" w:rsidRDefault="00C253F8" w:rsidP="00C253F8">
      <w:pPr>
        <w:jc w:val="center"/>
        <w:rPr>
          <w:rFonts w:ascii="GHEA Grapalat" w:hAnsi="GHEA Grapalat"/>
          <w:sz w:val="20"/>
          <w:lang w:val="hy-AM"/>
        </w:rPr>
      </w:pPr>
    </w:p>
    <w:p w:rsidR="00C253F8" w:rsidRPr="00A71D81" w:rsidRDefault="00C253F8" w:rsidP="00C253F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C253F8" w:rsidRPr="00A71D81" w:rsidRDefault="00C253F8" w:rsidP="00C253F8">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66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1201"/>
        <w:gridCol w:w="661"/>
        <w:gridCol w:w="993"/>
        <w:gridCol w:w="4252"/>
        <w:gridCol w:w="709"/>
        <w:gridCol w:w="567"/>
        <w:gridCol w:w="1134"/>
        <w:gridCol w:w="989"/>
        <w:gridCol w:w="1502"/>
        <w:gridCol w:w="911"/>
        <w:gridCol w:w="1984"/>
      </w:tblGrid>
      <w:tr w:rsidR="00C253F8" w:rsidRPr="00A71D81" w:rsidTr="00C253F8">
        <w:tc>
          <w:tcPr>
            <w:tcW w:w="15669" w:type="dxa"/>
            <w:gridSpan w:val="12"/>
          </w:tcPr>
          <w:p w:rsidR="00C253F8" w:rsidRPr="00A71D81" w:rsidRDefault="00C253F8" w:rsidP="00C253F8">
            <w:pPr>
              <w:jc w:val="center"/>
              <w:rPr>
                <w:rFonts w:ascii="GHEA Grapalat" w:hAnsi="GHEA Grapalat"/>
                <w:sz w:val="18"/>
              </w:rPr>
            </w:pPr>
            <w:r w:rsidRPr="00A71D81">
              <w:rPr>
                <w:rFonts w:ascii="GHEA Grapalat" w:hAnsi="GHEA Grapalat"/>
                <w:sz w:val="18"/>
              </w:rPr>
              <w:t>Ապրանքի</w:t>
            </w:r>
          </w:p>
        </w:tc>
      </w:tr>
      <w:tr w:rsidR="00C253F8" w:rsidRPr="00A71D81" w:rsidTr="00C253F8">
        <w:trPr>
          <w:trHeight w:val="219"/>
        </w:trPr>
        <w:tc>
          <w:tcPr>
            <w:tcW w:w="766"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201"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661"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 xml:space="preserve">անվանումը </w:t>
            </w:r>
          </w:p>
        </w:tc>
        <w:tc>
          <w:tcPr>
            <w:tcW w:w="993"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ապրանքային նշանը, մակիշը և արտադրողի անվանումը **</w:t>
            </w:r>
          </w:p>
        </w:tc>
        <w:tc>
          <w:tcPr>
            <w:tcW w:w="4252"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տեխնիկական բնութագիրը</w:t>
            </w:r>
          </w:p>
        </w:tc>
        <w:tc>
          <w:tcPr>
            <w:tcW w:w="709"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չափման միավորը</w:t>
            </w:r>
          </w:p>
        </w:tc>
        <w:tc>
          <w:tcPr>
            <w:tcW w:w="567"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միավոր գինը/ՀՀ դրամ</w:t>
            </w:r>
          </w:p>
        </w:tc>
        <w:tc>
          <w:tcPr>
            <w:tcW w:w="1134"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ընդհանուր գինը/ՀՀ դրամ</w:t>
            </w:r>
          </w:p>
        </w:tc>
        <w:tc>
          <w:tcPr>
            <w:tcW w:w="989"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ընդհանուր քանակը</w:t>
            </w:r>
          </w:p>
        </w:tc>
        <w:tc>
          <w:tcPr>
            <w:tcW w:w="4397" w:type="dxa"/>
            <w:gridSpan w:val="3"/>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մատակարարման</w:t>
            </w:r>
          </w:p>
        </w:tc>
      </w:tr>
      <w:tr w:rsidR="00C253F8" w:rsidRPr="00A71D81" w:rsidTr="00C253F8">
        <w:trPr>
          <w:trHeight w:val="445"/>
        </w:trPr>
        <w:tc>
          <w:tcPr>
            <w:tcW w:w="766" w:type="dxa"/>
            <w:vMerge/>
            <w:vAlign w:val="center"/>
          </w:tcPr>
          <w:p w:rsidR="00C253F8" w:rsidRPr="00A71D81" w:rsidRDefault="00C253F8" w:rsidP="00C253F8">
            <w:pPr>
              <w:jc w:val="center"/>
              <w:rPr>
                <w:rFonts w:ascii="GHEA Grapalat" w:hAnsi="GHEA Grapalat"/>
                <w:sz w:val="18"/>
              </w:rPr>
            </w:pPr>
          </w:p>
        </w:tc>
        <w:tc>
          <w:tcPr>
            <w:tcW w:w="1201" w:type="dxa"/>
            <w:vMerge/>
            <w:vAlign w:val="center"/>
          </w:tcPr>
          <w:p w:rsidR="00C253F8" w:rsidRPr="00A71D81" w:rsidRDefault="00C253F8" w:rsidP="00C253F8">
            <w:pPr>
              <w:jc w:val="center"/>
              <w:rPr>
                <w:rFonts w:ascii="GHEA Grapalat" w:hAnsi="GHEA Grapalat"/>
                <w:sz w:val="18"/>
              </w:rPr>
            </w:pPr>
          </w:p>
        </w:tc>
        <w:tc>
          <w:tcPr>
            <w:tcW w:w="661" w:type="dxa"/>
            <w:vMerge/>
            <w:vAlign w:val="center"/>
          </w:tcPr>
          <w:p w:rsidR="00C253F8" w:rsidRPr="00A71D81" w:rsidRDefault="00C253F8" w:rsidP="00C253F8">
            <w:pPr>
              <w:jc w:val="center"/>
              <w:rPr>
                <w:rFonts w:ascii="GHEA Grapalat" w:hAnsi="GHEA Grapalat"/>
                <w:sz w:val="18"/>
              </w:rPr>
            </w:pPr>
          </w:p>
        </w:tc>
        <w:tc>
          <w:tcPr>
            <w:tcW w:w="993" w:type="dxa"/>
            <w:vMerge/>
            <w:vAlign w:val="center"/>
          </w:tcPr>
          <w:p w:rsidR="00C253F8" w:rsidRPr="00A71D81" w:rsidRDefault="00C253F8" w:rsidP="00C253F8">
            <w:pPr>
              <w:jc w:val="center"/>
              <w:rPr>
                <w:rFonts w:ascii="GHEA Grapalat" w:hAnsi="GHEA Grapalat"/>
                <w:sz w:val="18"/>
              </w:rPr>
            </w:pPr>
          </w:p>
        </w:tc>
        <w:tc>
          <w:tcPr>
            <w:tcW w:w="4252" w:type="dxa"/>
            <w:vMerge/>
            <w:vAlign w:val="center"/>
          </w:tcPr>
          <w:p w:rsidR="00C253F8" w:rsidRPr="00A71D81" w:rsidRDefault="00C253F8" w:rsidP="00C253F8">
            <w:pPr>
              <w:jc w:val="center"/>
              <w:rPr>
                <w:rFonts w:ascii="GHEA Grapalat" w:hAnsi="GHEA Grapalat"/>
                <w:sz w:val="18"/>
              </w:rPr>
            </w:pPr>
          </w:p>
        </w:tc>
        <w:tc>
          <w:tcPr>
            <w:tcW w:w="709" w:type="dxa"/>
            <w:vMerge/>
            <w:vAlign w:val="center"/>
          </w:tcPr>
          <w:p w:rsidR="00C253F8" w:rsidRPr="00A71D81" w:rsidRDefault="00C253F8" w:rsidP="00C253F8">
            <w:pPr>
              <w:jc w:val="center"/>
              <w:rPr>
                <w:rFonts w:ascii="GHEA Grapalat" w:hAnsi="GHEA Grapalat"/>
                <w:sz w:val="18"/>
              </w:rPr>
            </w:pPr>
          </w:p>
        </w:tc>
        <w:tc>
          <w:tcPr>
            <w:tcW w:w="567" w:type="dxa"/>
            <w:vMerge/>
            <w:vAlign w:val="center"/>
          </w:tcPr>
          <w:p w:rsidR="00C253F8" w:rsidRPr="00A71D81" w:rsidRDefault="00C253F8" w:rsidP="00C253F8">
            <w:pPr>
              <w:jc w:val="center"/>
              <w:rPr>
                <w:rFonts w:ascii="GHEA Grapalat" w:hAnsi="GHEA Grapalat"/>
                <w:sz w:val="18"/>
              </w:rPr>
            </w:pPr>
          </w:p>
        </w:tc>
        <w:tc>
          <w:tcPr>
            <w:tcW w:w="1134" w:type="dxa"/>
            <w:vMerge/>
            <w:vAlign w:val="center"/>
          </w:tcPr>
          <w:p w:rsidR="00C253F8" w:rsidRPr="00A71D81" w:rsidRDefault="00C253F8" w:rsidP="00C253F8">
            <w:pPr>
              <w:jc w:val="center"/>
              <w:rPr>
                <w:rFonts w:ascii="GHEA Grapalat" w:hAnsi="GHEA Grapalat"/>
                <w:sz w:val="18"/>
              </w:rPr>
            </w:pPr>
          </w:p>
        </w:tc>
        <w:tc>
          <w:tcPr>
            <w:tcW w:w="989" w:type="dxa"/>
            <w:vMerge/>
            <w:vAlign w:val="center"/>
          </w:tcPr>
          <w:p w:rsidR="00C253F8" w:rsidRPr="00A71D81" w:rsidRDefault="00C253F8" w:rsidP="00C253F8">
            <w:pPr>
              <w:jc w:val="center"/>
              <w:rPr>
                <w:rFonts w:ascii="GHEA Grapalat" w:hAnsi="GHEA Grapalat"/>
                <w:sz w:val="18"/>
              </w:rPr>
            </w:pPr>
          </w:p>
        </w:tc>
        <w:tc>
          <w:tcPr>
            <w:tcW w:w="1502" w:type="dxa"/>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հասցեն</w:t>
            </w:r>
          </w:p>
        </w:tc>
        <w:tc>
          <w:tcPr>
            <w:tcW w:w="911" w:type="dxa"/>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ենթակա քանակը</w:t>
            </w:r>
          </w:p>
        </w:tc>
        <w:tc>
          <w:tcPr>
            <w:tcW w:w="1984" w:type="dxa"/>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Ժամկետը***</w:t>
            </w:r>
          </w:p>
          <w:p w:rsidR="00C253F8" w:rsidRPr="00A71D81" w:rsidRDefault="00C253F8" w:rsidP="00C253F8">
            <w:pPr>
              <w:jc w:val="center"/>
              <w:rPr>
                <w:rFonts w:ascii="GHEA Grapalat" w:hAnsi="GHEA Grapalat"/>
                <w:sz w:val="18"/>
              </w:rPr>
            </w:pPr>
          </w:p>
        </w:tc>
      </w:tr>
      <w:tr w:rsidR="00C253F8" w:rsidRPr="001D0CA2" w:rsidTr="00C253F8">
        <w:trPr>
          <w:trHeight w:val="246"/>
        </w:trPr>
        <w:tc>
          <w:tcPr>
            <w:tcW w:w="766" w:type="dxa"/>
            <w:tcBorders>
              <w:top w:val="single" w:sz="4" w:space="0" w:color="auto"/>
              <w:left w:val="single" w:sz="4" w:space="0" w:color="auto"/>
              <w:bottom w:val="single" w:sz="4" w:space="0" w:color="auto"/>
              <w:right w:val="single" w:sz="4" w:space="0" w:color="auto"/>
            </w:tcBorders>
          </w:tcPr>
          <w:p w:rsidR="00C253F8" w:rsidRPr="00CE419C" w:rsidRDefault="00CE419C" w:rsidP="00C253F8">
            <w:pPr>
              <w:rPr>
                <w:rFonts w:ascii="Sylfaen" w:hAnsi="Sylfaen"/>
                <w:sz w:val="16"/>
                <w:szCs w:val="16"/>
                <w:lang w:val="ru-RU"/>
              </w:rPr>
            </w:pPr>
            <w:r>
              <w:rPr>
                <w:rFonts w:ascii="Sylfaen" w:hAnsi="Sylfaen"/>
                <w:sz w:val="16"/>
                <w:szCs w:val="16"/>
                <w:lang w:val="ru-RU"/>
              </w:rPr>
              <w:t>1</w:t>
            </w:r>
          </w:p>
        </w:tc>
        <w:tc>
          <w:tcPr>
            <w:tcW w:w="1201" w:type="dxa"/>
            <w:tcBorders>
              <w:top w:val="single" w:sz="4" w:space="0" w:color="auto"/>
              <w:left w:val="single" w:sz="4" w:space="0" w:color="auto"/>
              <w:bottom w:val="single" w:sz="4" w:space="0" w:color="auto"/>
              <w:right w:val="single" w:sz="4" w:space="0" w:color="auto"/>
            </w:tcBorders>
          </w:tcPr>
          <w:p w:rsidR="00C253F8" w:rsidRPr="00EA06B5" w:rsidRDefault="00C253F8" w:rsidP="00C253F8">
            <w:pPr>
              <w:rPr>
                <w:rFonts w:ascii="Sylfaen" w:hAnsi="Sylfaen" w:cs="Sylfaen"/>
                <w:b/>
                <w:sz w:val="16"/>
                <w:szCs w:val="16"/>
              </w:rPr>
            </w:pPr>
            <w:r>
              <w:rPr>
                <w:rFonts w:ascii="Sylfaen" w:hAnsi="Sylfaen"/>
                <w:b/>
                <w:sz w:val="16"/>
                <w:szCs w:val="16"/>
              </w:rPr>
              <w:t>15850000</w:t>
            </w:r>
          </w:p>
        </w:tc>
        <w:tc>
          <w:tcPr>
            <w:tcW w:w="661"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eastAsia="Tahoma" w:hAnsi="Sylfaen" w:cs="Tahoma"/>
                <w:sz w:val="16"/>
                <w:szCs w:val="16"/>
              </w:rPr>
            </w:pPr>
            <w:r>
              <w:rPr>
                <w:rFonts w:ascii="Sylfaen" w:eastAsia="Tahoma" w:hAnsi="Sylfaen" w:cs="Tahoma"/>
                <w:sz w:val="16"/>
                <w:szCs w:val="16"/>
              </w:rPr>
              <w:t>Մակարոն</w:t>
            </w:r>
          </w:p>
        </w:tc>
        <w:tc>
          <w:tcPr>
            <w:tcW w:w="993"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hAnsi="Sylfaen"/>
                <w:sz w:val="16"/>
                <w:szCs w:val="16"/>
              </w:rPr>
            </w:pPr>
            <w:r w:rsidRPr="001D0CA2">
              <w:rPr>
                <w:rFonts w:ascii="Sylfaen" w:hAnsi="Sylfaen"/>
                <w:sz w:val="16"/>
                <w:szCs w:val="16"/>
              </w:rPr>
              <w:t>ՀՀ կամ համարժեք</w:t>
            </w:r>
          </w:p>
        </w:tc>
        <w:tc>
          <w:tcPr>
            <w:tcW w:w="4252"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jc w:val="center"/>
              <w:rPr>
                <w:rFonts w:ascii="Sylfaen" w:hAnsi="Sylfaen"/>
                <w:sz w:val="16"/>
                <w:szCs w:val="16"/>
              </w:rPr>
            </w:pPr>
            <w:r w:rsidRPr="00EA06B5">
              <w:rPr>
                <w:rFonts w:ascii="Sylfaen" w:hAnsi="Sylfaen"/>
                <w:sz w:val="16"/>
                <w:szCs w:val="16"/>
              </w:rPr>
              <w:t xml:space="preserve">Միաերանգ, առանց կողմնակի համի ու հոտի, պատրաստված անդրոժ խմորից, կախված ալյուրի տեսակից և որակից` А (պինդ ցորենի ալյուրից), (փափուկ ապակենման ցորենի ալյուրից), B (հացաթխման ցորենի ալյուրից), չափածրարված և առանց չափածրարման, ըստ ԳՕՍՏ 875-92: Անվտանգությունը՝ ըստ N 2-III-4.9-01-2010  հիգիենիկ նորմատիվների, իսկ մակնշումը` “Սննդամթերքի անվտանգության մասին” ՀՀ օրենքի 8-րդ հոդվածի Պիտանելիության ժամկետը ոչ պակաս քան 80 %: </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eastAsia="Tahoma" w:hAnsi="Sylfaen" w:cs="Tahoma"/>
                <w:color w:val="FF0000"/>
                <w:sz w:val="16"/>
                <w:szCs w:val="16"/>
              </w:rPr>
            </w:pPr>
            <w:r w:rsidRPr="00CE419C">
              <w:rPr>
                <w:rFonts w:ascii="Sylfaen" w:eastAsia="Tahoma" w:hAnsi="Sylfaen" w:cs="Tahoma"/>
                <w:color w:val="FF0000"/>
                <w:sz w:val="16"/>
                <w:szCs w:val="16"/>
              </w:rPr>
              <w:t>կգ</w:t>
            </w:r>
          </w:p>
        </w:tc>
        <w:tc>
          <w:tcPr>
            <w:tcW w:w="567" w:type="dxa"/>
            <w:tcBorders>
              <w:top w:val="single" w:sz="4" w:space="0" w:color="auto"/>
              <w:left w:val="single" w:sz="4" w:space="0" w:color="auto"/>
              <w:bottom w:val="single" w:sz="4" w:space="0" w:color="auto"/>
              <w:right w:val="single" w:sz="4" w:space="0" w:color="auto"/>
            </w:tcBorders>
          </w:tcPr>
          <w:p w:rsidR="00C253F8" w:rsidRPr="00CE419C" w:rsidRDefault="005B5F33" w:rsidP="00C253F8">
            <w:pPr>
              <w:jc w:val="center"/>
              <w:rPr>
                <w:rFonts w:ascii="Sylfaen" w:hAnsi="Sylfaen"/>
                <w:color w:val="FF0000"/>
                <w:sz w:val="16"/>
                <w:szCs w:val="16"/>
              </w:rPr>
            </w:pPr>
            <w:r>
              <w:rPr>
                <w:rFonts w:ascii="Sylfaen" w:hAnsi="Sylfaen"/>
                <w:color w:val="FF0000"/>
                <w:sz w:val="16"/>
                <w:szCs w:val="16"/>
              </w:rPr>
              <w:t>450</w:t>
            </w:r>
          </w:p>
        </w:tc>
        <w:tc>
          <w:tcPr>
            <w:tcW w:w="1134" w:type="dxa"/>
            <w:tcBorders>
              <w:top w:val="single" w:sz="4" w:space="0" w:color="auto"/>
              <w:left w:val="single" w:sz="4" w:space="0" w:color="auto"/>
              <w:bottom w:val="single" w:sz="4" w:space="0" w:color="auto"/>
              <w:right w:val="single" w:sz="4" w:space="0" w:color="auto"/>
            </w:tcBorders>
          </w:tcPr>
          <w:p w:rsidR="00C253F8" w:rsidRPr="00CE419C" w:rsidRDefault="005B5F33" w:rsidP="00C253F8">
            <w:pPr>
              <w:rPr>
                <w:rFonts w:ascii="Sylfaen" w:hAnsi="Sylfaen"/>
                <w:color w:val="FF0000"/>
                <w:sz w:val="16"/>
                <w:szCs w:val="16"/>
              </w:rPr>
            </w:pPr>
            <w:r>
              <w:rPr>
                <w:rFonts w:ascii="Sylfaen" w:hAnsi="Sylfaen"/>
                <w:color w:val="FF0000"/>
                <w:sz w:val="16"/>
                <w:szCs w:val="16"/>
              </w:rPr>
              <w:t>52650</w:t>
            </w:r>
          </w:p>
        </w:tc>
        <w:tc>
          <w:tcPr>
            <w:tcW w:w="989" w:type="dxa"/>
            <w:tcBorders>
              <w:top w:val="single" w:sz="4" w:space="0" w:color="auto"/>
              <w:left w:val="single" w:sz="4" w:space="0" w:color="auto"/>
              <w:bottom w:val="single" w:sz="4" w:space="0" w:color="auto"/>
              <w:right w:val="single" w:sz="4" w:space="0" w:color="auto"/>
            </w:tcBorders>
          </w:tcPr>
          <w:p w:rsidR="00C253F8" w:rsidRPr="00CE419C" w:rsidRDefault="005B5F33" w:rsidP="00C253F8">
            <w:pPr>
              <w:jc w:val="center"/>
              <w:rPr>
                <w:rFonts w:ascii="Sylfaen" w:hAnsi="Sylfaen" w:cs="Sylfaen"/>
                <w:color w:val="FF0000"/>
                <w:sz w:val="16"/>
                <w:szCs w:val="16"/>
              </w:rPr>
            </w:pPr>
            <w:r>
              <w:rPr>
                <w:rFonts w:ascii="Sylfaen" w:hAnsi="Sylfaen" w:cs="Sylfaen"/>
                <w:color w:val="FF0000"/>
                <w:sz w:val="16"/>
                <w:szCs w:val="16"/>
              </w:rPr>
              <w:t>117</w:t>
            </w:r>
          </w:p>
        </w:tc>
        <w:tc>
          <w:tcPr>
            <w:tcW w:w="1502" w:type="dxa"/>
            <w:tcBorders>
              <w:top w:val="single" w:sz="4" w:space="0" w:color="auto"/>
              <w:left w:val="single" w:sz="4" w:space="0" w:color="auto"/>
              <w:bottom w:val="single" w:sz="4" w:space="0" w:color="auto"/>
              <w:right w:val="single" w:sz="4" w:space="0" w:color="auto"/>
            </w:tcBorders>
          </w:tcPr>
          <w:p w:rsidR="00C253F8" w:rsidRDefault="00C253F8" w:rsidP="00C253F8">
            <w:pPr>
              <w:rPr>
                <w:rFonts w:ascii="Sylfaen" w:hAnsi="Sylfaen"/>
                <w:sz w:val="16"/>
                <w:szCs w:val="16"/>
                <w:lang w:val="hy-AM"/>
              </w:rPr>
            </w:pPr>
            <w:r>
              <w:rPr>
                <w:rFonts w:ascii="Sylfaen" w:hAnsi="Sylfaen"/>
                <w:sz w:val="16"/>
                <w:szCs w:val="16"/>
                <w:lang w:val="hy-AM"/>
              </w:rPr>
              <w:t>Վեդի համանյք</w:t>
            </w:r>
          </w:p>
          <w:p w:rsidR="00C253F8" w:rsidRDefault="00C253F8" w:rsidP="00C253F8">
            <w:pPr>
              <w:rPr>
                <w:rFonts w:ascii="Sylfaen" w:hAnsi="Sylfaen"/>
                <w:sz w:val="16"/>
                <w:szCs w:val="16"/>
                <w:lang w:val="hy-AM"/>
              </w:rPr>
            </w:pPr>
          </w:p>
          <w:p w:rsidR="00C253F8" w:rsidRDefault="00C253F8" w:rsidP="00C253F8">
            <w:pPr>
              <w:rPr>
                <w:rFonts w:ascii="Sylfaen" w:hAnsi="Sylfaen"/>
                <w:sz w:val="16"/>
                <w:szCs w:val="16"/>
                <w:lang w:val="hy-AM"/>
              </w:rPr>
            </w:pPr>
            <w:r>
              <w:rPr>
                <w:rFonts w:ascii="Sylfaen" w:hAnsi="Sylfaen"/>
                <w:sz w:val="16"/>
                <w:szCs w:val="16"/>
                <w:lang w:val="hy-AM"/>
              </w:rPr>
              <w:t xml:space="preserve">Գ. Վանաշեն </w:t>
            </w:r>
          </w:p>
          <w:p w:rsidR="00C253F8" w:rsidRDefault="00C253F8" w:rsidP="00C253F8">
            <w:pPr>
              <w:rPr>
                <w:rFonts w:ascii="Sylfaen" w:hAnsi="Sylfaen"/>
                <w:sz w:val="16"/>
                <w:szCs w:val="16"/>
                <w:lang w:val="hy-AM"/>
              </w:rPr>
            </w:pPr>
          </w:p>
          <w:p w:rsidR="00C253F8" w:rsidRPr="001D0CA2" w:rsidRDefault="00C253F8" w:rsidP="00C253F8">
            <w:pPr>
              <w:jc w:val="center"/>
              <w:rPr>
                <w:rFonts w:ascii="Sylfaen" w:hAnsi="Sylfaen"/>
                <w:sz w:val="16"/>
                <w:szCs w:val="16"/>
              </w:rPr>
            </w:pPr>
            <w:r>
              <w:rPr>
                <w:rFonts w:ascii="Sylfaen" w:hAnsi="Sylfaen"/>
                <w:sz w:val="16"/>
                <w:szCs w:val="16"/>
                <w:lang w:val="hy-AM"/>
              </w:rPr>
              <w:t>Կ. Ալոյան 24</w:t>
            </w:r>
          </w:p>
        </w:tc>
        <w:tc>
          <w:tcPr>
            <w:tcW w:w="911" w:type="dxa"/>
            <w:tcBorders>
              <w:top w:val="single" w:sz="4" w:space="0" w:color="auto"/>
              <w:left w:val="single" w:sz="4" w:space="0" w:color="auto"/>
              <w:bottom w:val="single" w:sz="4" w:space="0" w:color="auto"/>
              <w:right w:val="single" w:sz="4" w:space="0" w:color="auto"/>
            </w:tcBorders>
          </w:tcPr>
          <w:p w:rsidR="00C253F8" w:rsidRPr="002910C2" w:rsidRDefault="005B5F33" w:rsidP="00C253F8">
            <w:pPr>
              <w:jc w:val="center"/>
              <w:rPr>
                <w:rFonts w:ascii="Sylfaen" w:hAnsi="Sylfaen" w:cs="Sylfaen"/>
                <w:color w:val="FF0000"/>
                <w:sz w:val="16"/>
                <w:szCs w:val="16"/>
              </w:rPr>
            </w:pPr>
            <w:r w:rsidRPr="002910C2">
              <w:rPr>
                <w:rFonts w:ascii="Sylfaen" w:hAnsi="Sylfaen" w:cs="Sylfaen"/>
                <w:color w:val="FF0000"/>
                <w:sz w:val="16"/>
                <w:szCs w:val="16"/>
              </w:rPr>
              <w:t>117</w:t>
            </w:r>
          </w:p>
        </w:tc>
        <w:tc>
          <w:tcPr>
            <w:tcW w:w="1984"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GHEA Grapalat" w:hAnsi="GHEA Grapalat"/>
                <w:b/>
                <w:sz w:val="16"/>
                <w:szCs w:val="16"/>
              </w:rPr>
            </w:pPr>
            <w:r w:rsidRPr="001D0CA2">
              <w:rPr>
                <w:rFonts w:ascii="GHEA Grapalat" w:hAnsi="GHEA Grapalat"/>
                <w:b/>
                <w:sz w:val="16"/>
                <w:szCs w:val="16"/>
              </w:rPr>
              <w:t xml:space="preserve">Պայմանագիրը ուժի մեջ մտնելուց 20 </w:t>
            </w:r>
            <w:r>
              <w:rPr>
                <w:rFonts w:ascii="GHEA Grapalat" w:hAnsi="GHEA Grapalat"/>
                <w:b/>
                <w:sz w:val="16"/>
                <w:szCs w:val="16"/>
              </w:rPr>
              <w:t>օրացույցային օր հետո--15.12.2022 թ. Համաձայն գնորդի կողմից նախ</w:t>
            </w:r>
            <w:r w:rsidRPr="00EA06B5">
              <w:rPr>
                <w:rFonts w:ascii="GHEA Grapalat" w:hAnsi="GHEA Grapalat"/>
                <w:b/>
                <w:sz w:val="16"/>
                <w:szCs w:val="16"/>
              </w:rPr>
              <w:t>օ</w:t>
            </w:r>
            <w:r w:rsidRPr="001D0CA2">
              <w:rPr>
                <w:rFonts w:ascii="GHEA Grapalat" w:hAnsi="GHEA Grapalat"/>
                <w:b/>
                <w:sz w:val="16"/>
                <w:szCs w:val="16"/>
              </w:rPr>
              <w:t>րոք ներկայացված պատվերի</w:t>
            </w:r>
          </w:p>
        </w:tc>
      </w:tr>
      <w:tr w:rsidR="00C253F8" w:rsidRPr="001D0CA2" w:rsidTr="00C253F8">
        <w:trPr>
          <w:trHeight w:val="246"/>
        </w:trPr>
        <w:tc>
          <w:tcPr>
            <w:tcW w:w="766" w:type="dxa"/>
            <w:tcBorders>
              <w:top w:val="single" w:sz="4" w:space="0" w:color="auto"/>
              <w:left w:val="single" w:sz="4" w:space="0" w:color="auto"/>
              <w:bottom w:val="single" w:sz="4" w:space="0" w:color="auto"/>
              <w:right w:val="single" w:sz="4" w:space="0" w:color="auto"/>
            </w:tcBorders>
          </w:tcPr>
          <w:p w:rsidR="00C253F8" w:rsidRPr="00CE419C" w:rsidRDefault="00CE419C" w:rsidP="00C253F8">
            <w:pPr>
              <w:rPr>
                <w:rFonts w:ascii="Sylfaen" w:hAnsi="Sylfaen"/>
                <w:sz w:val="16"/>
                <w:szCs w:val="16"/>
                <w:lang w:val="ru-RU"/>
              </w:rPr>
            </w:pPr>
            <w:r>
              <w:rPr>
                <w:rFonts w:ascii="Sylfaen" w:hAnsi="Sylfaen"/>
                <w:sz w:val="16"/>
                <w:szCs w:val="16"/>
                <w:lang w:val="ru-RU"/>
              </w:rPr>
              <w:t>2</w:t>
            </w:r>
          </w:p>
        </w:tc>
        <w:tc>
          <w:tcPr>
            <w:tcW w:w="1201"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hAnsi="Sylfaen"/>
                <w:b/>
                <w:sz w:val="16"/>
                <w:szCs w:val="16"/>
              </w:rPr>
            </w:pPr>
          </w:p>
          <w:p w:rsidR="00C253F8" w:rsidRPr="001D0CA2" w:rsidRDefault="00C253F8" w:rsidP="00C253F8">
            <w:pPr>
              <w:rPr>
                <w:rFonts w:ascii="Sylfaen" w:hAnsi="Sylfaen"/>
                <w:b/>
                <w:sz w:val="16"/>
                <w:szCs w:val="16"/>
              </w:rPr>
            </w:pPr>
          </w:p>
          <w:p w:rsidR="00C253F8" w:rsidRPr="001D0CA2" w:rsidRDefault="00C253F8" w:rsidP="00C253F8">
            <w:pPr>
              <w:rPr>
                <w:rFonts w:ascii="Sylfaen" w:hAnsi="Sylfaen"/>
                <w:b/>
                <w:sz w:val="16"/>
                <w:szCs w:val="16"/>
              </w:rPr>
            </w:pPr>
          </w:p>
          <w:p w:rsidR="00C253F8" w:rsidRPr="001D0CA2" w:rsidRDefault="00C253F8" w:rsidP="00C253F8">
            <w:pPr>
              <w:rPr>
                <w:rFonts w:ascii="Sylfaen" w:hAnsi="Sylfaen"/>
                <w:b/>
                <w:sz w:val="16"/>
                <w:szCs w:val="16"/>
              </w:rPr>
            </w:pPr>
            <w:r w:rsidRPr="005E7A9D">
              <w:rPr>
                <w:rFonts w:ascii="Sylfaen" w:hAnsi="Sylfaen"/>
                <w:b/>
                <w:sz w:val="16"/>
                <w:szCs w:val="16"/>
              </w:rPr>
              <w:t>15831000</w:t>
            </w:r>
          </w:p>
        </w:tc>
        <w:tc>
          <w:tcPr>
            <w:tcW w:w="661"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eastAsia="Tahoma" w:hAnsi="Sylfaen" w:cs="Tahoma"/>
                <w:sz w:val="16"/>
                <w:szCs w:val="16"/>
              </w:rPr>
            </w:pPr>
            <w:r w:rsidRPr="001D0CA2">
              <w:rPr>
                <w:rFonts w:ascii="Sylfaen" w:eastAsia="Tahoma" w:hAnsi="Sylfaen" w:cs="Tahoma"/>
                <w:sz w:val="16"/>
                <w:szCs w:val="16"/>
              </w:rPr>
              <w:t>Շաքարավազ</w:t>
            </w:r>
          </w:p>
        </w:tc>
        <w:tc>
          <w:tcPr>
            <w:tcW w:w="993"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hAnsi="Sylfaen"/>
                <w:sz w:val="16"/>
                <w:szCs w:val="16"/>
              </w:rPr>
            </w:pPr>
          </w:p>
          <w:p w:rsidR="00C253F8" w:rsidRPr="00EA06B5" w:rsidRDefault="00C253F8" w:rsidP="00C253F8">
            <w:pPr>
              <w:rPr>
                <w:rFonts w:ascii="Sylfaen" w:hAnsi="Sylfaen"/>
                <w:sz w:val="16"/>
                <w:szCs w:val="16"/>
              </w:rPr>
            </w:pPr>
            <w:r w:rsidRPr="001D0CA2">
              <w:rPr>
                <w:rFonts w:ascii="Sylfaen" w:hAnsi="Sylfaen"/>
                <w:sz w:val="16"/>
                <w:szCs w:val="16"/>
              </w:rPr>
              <w:t xml:space="preserve">ՀՀ կամ </w:t>
            </w:r>
            <w:r w:rsidRPr="00EA06B5">
              <w:rPr>
                <w:rFonts w:ascii="Sylfaen" w:hAnsi="Sylfaen"/>
                <w:sz w:val="16"/>
                <w:szCs w:val="16"/>
              </w:rPr>
              <w:t>համարժեք</w:t>
            </w:r>
          </w:p>
        </w:tc>
        <w:tc>
          <w:tcPr>
            <w:tcW w:w="4252"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jc w:val="center"/>
              <w:rPr>
                <w:rFonts w:ascii="Sylfaen" w:hAnsi="Sylfaen"/>
                <w:sz w:val="16"/>
                <w:szCs w:val="16"/>
              </w:rPr>
            </w:pPr>
            <w:r w:rsidRPr="001D0CA2">
              <w:rPr>
                <w:rFonts w:ascii="Sylfaen" w:hAnsi="Sylfaen"/>
                <w:sz w:val="16"/>
                <w:szCs w:val="16"/>
              </w:rPr>
              <w:t xml:space="preserve"> </w:t>
            </w:r>
            <w:r w:rsidRPr="00EA06B5">
              <w:rPr>
                <w:rFonts w:ascii="Sylfaen" w:hAnsi="Sylfaen"/>
                <w:sz w:val="16"/>
                <w:szCs w:val="16"/>
              </w:rPr>
              <w:t>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50%-ից ոչ պակաս: Անվտանգությունը` ըստ N 2-III-4.9-01-</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r w:rsidRPr="00CE419C">
              <w:rPr>
                <w:rFonts w:ascii="Sylfaen" w:eastAsia="Tahoma" w:hAnsi="Sylfaen" w:cs="Tahoma"/>
                <w:color w:val="FF0000"/>
                <w:sz w:val="16"/>
                <w:szCs w:val="16"/>
              </w:rPr>
              <w:t>կգ</w:t>
            </w:r>
          </w:p>
        </w:tc>
        <w:tc>
          <w:tcPr>
            <w:tcW w:w="567"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r w:rsidRPr="00CE419C">
              <w:rPr>
                <w:rFonts w:ascii="Sylfaen" w:hAnsi="Sylfaen"/>
                <w:color w:val="FF0000"/>
                <w:sz w:val="16"/>
                <w:szCs w:val="16"/>
              </w:rPr>
              <w:t>500</w:t>
            </w:r>
          </w:p>
        </w:tc>
        <w:tc>
          <w:tcPr>
            <w:tcW w:w="1134"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r w:rsidRPr="00CE419C">
              <w:rPr>
                <w:rFonts w:ascii="Sylfaen" w:hAnsi="Sylfaen"/>
                <w:color w:val="FF0000"/>
                <w:sz w:val="16"/>
                <w:szCs w:val="16"/>
              </w:rPr>
              <w:t>100000</w:t>
            </w:r>
          </w:p>
        </w:tc>
        <w:tc>
          <w:tcPr>
            <w:tcW w:w="98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s="Sylfaen"/>
                <w:color w:val="FF0000"/>
                <w:sz w:val="16"/>
                <w:szCs w:val="16"/>
              </w:rPr>
            </w:pPr>
          </w:p>
          <w:p w:rsidR="00C253F8" w:rsidRPr="00CE419C" w:rsidRDefault="00C253F8" w:rsidP="00C253F8">
            <w:pPr>
              <w:jc w:val="center"/>
              <w:rPr>
                <w:rFonts w:ascii="Sylfaen" w:hAnsi="Sylfaen" w:cs="Sylfaen"/>
                <w:color w:val="FF0000"/>
                <w:sz w:val="16"/>
                <w:szCs w:val="16"/>
              </w:rPr>
            </w:pPr>
          </w:p>
          <w:p w:rsidR="00C253F8" w:rsidRPr="00CE419C" w:rsidRDefault="00C253F8" w:rsidP="00C253F8">
            <w:pPr>
              <w:jc w:val="center"/>
              <w:rPr>
                <w:rFonts w:ascii="Sylfaen" w:hAnsi="Sylfaen" w:cs="Sylfaen"/>
                <w:color w:val="FF0000"/>
                <w:sz w:val="16"/>
                <w:szCs w:val="16"/>
              </w:rPr>
            </w:pPr>
          </w:p>
          <w:p w:rsidR="00C253F8" w:rsidRPr="00CE419C" w:rsidRDefault="00C253F8" w:rsidP="00C253F8">
            <w:pPr>
              <w:jc w:val="center"/>
              <w:rPr>
                <w:rFonts w:ascii="Sylfaen" w:hAnsi="Sylfaen" w:cs="Sylfaen"/>
                <w:color w:val="FF0000"/>
                <w:sz w:val="16"/>
                <w:szCs w:val="16"/>
              </w:rPr>
            </w:pPr>
          </w:p>
          <w:p w:rsidR="00C253F8" w:rsidRPr="00CE419C" w:rsidRDefault="00C253F8" w:rsidP="00C253F8">
            <w:pPr>
              <w:jc w:val="center"/>
              <w:rPr>
                <w:rFonts w:ascii="Sylfaen" w:hAnsi="Sylfaen" w:cs="Sylfaen"/>
                <w:color w:val="FF0000"/>
                <w:sz w:val="16"/>
                <w:szCs w:val="16"/>
              </w:rPr>
            </w:pPr>
          </w:p>
          <w:p w:rsidR="00C253F8" w:rsidRPr="00CE419C" w:rsidRDefault="00C253F8" w:rsidP="00C253F8">
            <w:pPr>
              <w:jc w:val="center"/>
              <w:rPr>
                <w:rFonts w:ascii="Sylfaen" w:hAnsi="Sylfaen" w:cs="Sylfaen"/>
                <w:color w:val="FF0000"/>
                <w:sz w:val="16"/>
                <w:szCs w:val="16"/>
              </w:rPr>
            </w:pPr>
          </w:p>
          <w:p w:rsidR="00C253F8" w:rsidRPr="00CE419C" w:rsidRDefault="00C253F8" w:rsidP="00C253F8">
            <w:pPr>
              <w:jc w:val="center"/>
              <w:rPr>
                <w:rFonts w:ascii="Sylfaen" w:hAnsi="Sylfaen" w:cs="Sylfaen"/>
                <w:color w:val="FF0000"/>
                <w:sz w:val="16"/>
                <w:szCs w:val="16"/>
              </w:rPr>
            </w:pPr>
            <w:r w:rsidRPr="00CE419C">
              <w:rPr>
                <w:rFonts w:ascii="Sylfaen" w:hAnsi="Sylfaen" w:cs="Sylfaen"/>
                <w:color w:val="FF0000"/>
                <w:sz w:val="16"/>
                <w:szCs w:val="16"/>
              </w:rPr>
              <w:t>200</w:t>
            </w:r>
          </w:p>
        </w:tc>
        <w:tc>
          <w:tcPr>
            <w:tcW w:w="1502" w:type="dxa"/>
            <w:tcBorders>
              <w:top w:val="single" w:sz="4" w:space="0" w:color="auto"/>
              <w:left w:val="single" w:sz="4" w:space="0" w:color="auto"/>
              <w:bottom w:val="single" w:sz="4" w:space="0" w:color="auto"/>
              <w:right w:val="single" w:sz="4" w:space="0" w:color="auto"/>
            </w:tcBorders>
          </w:tcPr>
          <w:p w:rsidR="00C253F8" w:rsidRDefault="00C253F8" w:rsidP="00C253F8">
            <w:pPr>
              <w:jc w:val="center"/>
              <w:rPr>
                <w:rFonts w:ascii="Sylfaen" w:hAnsi="Sylfaen"/>
                <w:sz w:val="16"/>
                <w:szCs w:val="16"/>
              </w:rPr>
            </w:pPr>
          </w:p>
          <w:p w:rsidR="00C253F8" w:rsidRDefault="00C253F8" w:rsidP="00C253F8">
            <w:pPr>
              <w:jc w:val="center"/>
              <w:rPr>
                <w:rFonts w:ascii="Sylfaen" w:hAnsi="Sylfaen"/>
                <w:sz w:val="16"/>
                <w:szCs w:val="16"/>
              </w:rPr>
            </w:pPr>
          </w:p>
          <w:p w:rsidR="00C253F8" w:rsidRDefault="00C253F8" w:rsidP="00C253F8">
            <w:pPr>
              <w:jc w:val="center"/>
              <w:rPr>
                <w:rFonts w:ascii="Sylfaen" w:hAnsi="Sylfaen"/>
                <w:sz w:val="16"/>
                <w:szCs w:val="16"/>
              </w:rPr>
            </w:pPr>
          </w:p>
          <w:p w:rsidR="00C253F8" w:rsidRDefault="00C253F8" w:rsidP="00C253F8">
            <w:pPr>
              <w:jc w:val="center"/>
              <w:rPr>
                <w:rFonts w:ascii="Sylfaen" w:hAnsi="Sylfaen"/>
                <w:sz w:val="16"/>
                <w:szCs w:val="16"/>
              </w:rPr>
            </w:pPr>
          </w:p>
          <w:p w:rsidR="00C253F8" w:rsidRDefault="00C253F8" w:rsidP="00C253F8">
            <w:pPr>
              <w:jc w:val="center"/>
              <w:rPr>
                <w:rFonts w:ascii="Sylfaen" w:hAnsi="Sylfaen"/>
                <w:sz w:val="16"/>
                <w:szCs w:val="16"/>
              </w:rPr>
            </w:pPr>
          </w:p>
          <w:p w:rsidR="00C253F8" w:rsidRDefault="00C253F8" w:rsidP="00C253F8">
            <w:pPr>
              <w:jc w:val="center"/>
              <w:rPr>
                <w:rFonts w:ascii="Sylfaen" w:hAnsi="Sylfaen"/>
                <w:sz w:val="16"/>
                <w:szCs w:val="16"/>
              </w:rPr>
            </w:pPr>
          </w:p>
          <w:p w:rsidR="00C253F8" w:rsidRDefault="00C253F8" w:rsidP="00C253F8">
            <w:pPr>
              <w:rPr>
                <w:rFonts w:ascii="Sylfaen" w:hAnsi="Sylfaen"/>
                <w:sz w:val="16"/>
                <w:szCs w:val="16"/>
                <w:lang w:val="hy-AM"/>
              </w:rPr>
            </w:pPr>
            <w:r>
              <w:rPr>
                <w:rFonts w:ascii="Sylfaen" w:hAnsi="Sylfaen"/>
                <w:sz w:val="16"/>
                <w:szCs w:val="16"/>
                <w:lang w:val="hy-AM"/>
              </w:rPr>
              <w:t>Վեդի համանյք</w:t>
            </w:r>
          </w:p>
          <w:p w:rsidR="00C253F8" w:rsidRDefault="00C253F8" w:rsidP="00C253F8">
            <w:pPr>
              <w:rPr>
                <w:rFonts w:ascii="Sylfaen" w:hAnsi="Sylfaen"/>
                <w:sz w:val="16"/>
                <w:szCs w:val="16"/>
                <w:lang w:val="hy-AM"/>
              </w:rPr>
            </w:pPr>
          </w:p>
          <w:p w:rsidR="00C253F8" w:rsidRDefault="00C253F8" w:rsidP="00C253F8">
            <w:pPr>
              <w:rPr>
                <w:rFonts w:ascii="Sylfaen" w:hAnsi="Sylfaen"/>
                <w:sz w:val="16"/>
                <w:szCs w:val="16"/>
                <w:lang w:val="hy-AM"/>
              </w:rPr>
            </w:pPr>
            <w:r>
              <w:rPr>
                <w:rFonts w:ascii="Sylfaen" w:hAnsi="Sylfaen"/>
                <w:sz w:val="16"/>
                <w:szCs w:val="16"/>
                <w:lang w:val="hy-AM"/>
              </w:rPr>
              <w:t xml:space="preserve">Գ. Վանաշեն </w:t>
            </w:r>
          </w:p>
          <w:p w:rsidR="00C253F8" w:rsidRDefault="00C253F8" w:rsidP="00C253F8">
            <w:pPr>
              <w:rPr>
                <w:rFonts w:ascii="Sylfaen" w:hAnsi="Sylfaen"/>
                <w:sz w:val="16"/>
                <w:szCs w:val="16"/>
                <w:lang w:val="hy-AM"/>
              </w:rPr>
            </w:pPr>
          </w:p>
          <w:p w:rsidR="00C253F8" w:rsidRPr="001D0CA2" w:rsidRDefault="00C253F8" w:rsidP="00C253F8">
            <w:pPr>
              <w:jc w:val="center"/>
              <w:rPr>
                <w:rFonts w:ascii="Sylfaen" w:hAnsi="Sylfaen"/>
                <w:sz w:val="16"/>
                <w:szCs w:val="16"/>
              </w:rPr>
            </w:pPr>
            <w:r>
              <w:rPr>
                <w:rFonts w:ascii="Sylfaen" w:hAnsi="Sylfaen"/>
                <w:sz w:val="16"/>
                <w:szCs w:val="16"/>
                <w:lang w:val="hy-AM"/>
              </w:rPr>
              <w:t>Կ. Ալոյան 24</w:t>
            </w:r>
          </w:p>
        </w:tc>
        <w:tc>
          <w:tcPr>
            <w:tcW w:w="911" w:type="dxa"/>
            <w:tcBorders>
              <w:top w:val="single" w:sz="4" w:space="0" w:color="auto"/>
              <w:left w:val="single" w:sz="4" w:space="0" w:color="auto"/>
              <w:bottom w:val="single" w:sz="4" w:space="0" w:color="auto"/>
              <w:right w:val="single" w:sz="4" w:space="0" w:color="auto"/>
            </w:tcBorders>
          </w:tcPr>
          <w:p w:rsidR="00C253F8" w:rsidRPr="002910C2" w:rsidRDefault="00C253F8" w:rsidP="00C253F8">
            <w:pPr>
              <w:jc w:val="center"/>
              <w:rPr>
                <w:rFonts w:ascii="Sylfaen" w:hAnsi="Sylfaen" w:cs="Sylfaen"/>
                <w:color w:val="FF0000"/>
                <w:sz w:val="16"/>
                <w:szCs w:val="16"/>
              </w:rPr>
            </w:pPr>
          </w:p>
          <w:p w:rsidR="00C253F8" w:rsidRPr="002910C2" w:rsidRDefault="00C253F8" w:rsidP="00C253F8">
            <w:pPr>
              <w:jc w:val="center"/>
              <w:rPr>
                <w:rFonts w:ascii="Sylfaen" w:hAnsi="Sylfaen" w:cs="Sylfaen"/>
                <w:color w:val="FF0000"/>
                <w:sz w:val="16"/>
                <w:szCs w:val="16"/>
              </w:rPr>
            </w:pPr>
          </w:p>
          <w:p w:rsidR="00C253F8" w:rsidRPr="002910C2" w:rsidRDefault="00C253F8" w:rsidP="00C253F8">
            <w:pPr>
              <w:jc w:val="center"/>
              <w:rPr>
                <w:rFonts w:ascii="Sylfaen" w:hAnsi="Sylfaen" w:cs="Sylfaen"/>
                <w:color w:val="FF0000"/>
                <w:sz w:val="16"/>
                <w:szCs w:val="16"/>
              </w:rPr>
            </w:pPr>
          </w:p>
          <w:p w:rsidR="00C253F8" w:rsidRPr="002910C2" w:rsidRDefault="00C253F8" w:rsidP="00C253F8">
            <w:pPr>
              <w:jc w:val="center"/>
              <w:rPr>
                <w:rFonts w:ascii="Sylfaen" w:hAnsi="Sylfaen" w:cs="Sylfaen"/>
                <w:color w:val="FF0000"/>
                <w:sz w:val="16"/>
                <w:szCs w:val="16"/>
              </w:rPr>
            </w:pPr>
          </w:p>
          <w:p w:rsidR="00C253F8" w:rsidRPr="002910C2" w:rsidRDefault="00C253F8" w:rsidP="00C253F8">
            <w:pPr>
              <w:jc w:val="center"/>
              <w:rPr>
                <w:rFonts w:ascii="Sylfaen" w:hAnsi="Sylfaen" w:cs="Sylfaen"/>
                <w:color w:val="FF0000"/>
                <w:sz w:val="16"/>
                <w:szCs w:val="16"/>
              </w:rPr>
            </w:pPr>
          </w:p>
          <w:p w:rsidR="00C253F8" w:rsidRPr="002910C2" w:rsidRDefault="00C253F8" w:rsidP="00C253F8">
            <w:pPr>
              <w:jc w:val="center"/>
              <w:rPr>
                <w:rFonts w:ascii="Sylfaen" w:hAnsi="Sylfaen" w:cs="Sylfaen"/>
                <w:color w:val="FF0000"/>
                <w:sz w:val="16"/>
                <w:szCs w:val="16"/>
              </w:rPr>
            </w:pPr>
          </w:p>
          <w:p w:rsidR="00C253F8" w:rsidRPr="002910C2" w:rsidRDefault="002910C2" w:rsidP="00C253F8">
            <w:pPr>
              <w:jc w:val="center"/>
              <w:rPr>
                <w:rFonts w:ascii="Sylfaen" w:hAnsi="Sylfaen" w:cs="Sylfaen"/>
                <w:color w:val="FF0000"/>
                <w:sz w:val="16"/>
                <w:szCs w:val="16"/>
              </w:rPr>
            </w:pPr>
            <w:r w:rsidRPr="002910C2">
              <w:rPr>
                <w:rFonts w:ascii="Sylfaen" w:hAnsi="Sylfaen" w:cs="Sylfaen"/>
                <w:color w:val="FF0000"/>
                <w:sz w:val="16"/>
                <w:szCs w:val="16"/>
              </w:rPr>
              <w:t>200</w:t>
            </w:r>
          </w:p>
        </w:tc>
        <w:tc>
          <w:tcPr>
            <w:tcW w:w="1984"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GHEA Grapalat" w:hAnsi="GHEA Grapalat"/>
                <w:b/>
                <w:sz w:val="16"/>
                <w:szCs w:val="16"/>
              </w:rPr>
            </w:pPr>
          </w:p>
          <w:p w:rsidR="00C253F8" w:rsidRPr="001D0CA2" w:rsidRDefault="00C253F8" w:rsidP="00C253F8">
            <w:pPr>
              <w:rPr>
                <w:rFonts w:ascii="GHEA Grapalat" w:hAnsi="GHEA Grapalat"/>
                <w:b/>
                <w:sz w:val="16"/>
                <w:szCs w:val="16"/>
              </w:rPr>
            </w:pPr>
          </w:p>
          <w:p w:rsidR="00C253F8" w:rsidRPr="00EA06B5" w:rsidRDefault="00C253F8" w:rsidP="00C253F8">
            <w:pPr>
              <w:rPr>
                <w:rFonts w:ascii="GHEA Grapalat" w:hAnsi="GHEA Grapalat"/>
                <w:b/>
                <w:sz w:val="16"/>
                <w:szCs w:val="16"/>
              </w:rPr>
            </w:pPr>
            <w:r w:rsidRPr="001D0CA2">
              <w:rPr>
                <w:rFonts w:ascii="GHEA Grapalat" w:hAnsi="GHEA Grapalat"/>
                <w:b/>
                <w:sz w:val="16"/>
                <w:szCs w:val="16"/>
              </w:rPr>
              <w:t xml:space="preserve">Պայմանագիրը ուժի մեջ մտնելուց 20 </w:t>
            </w:r>
            <w:r>
              <w:rPr>
                <w:rFonts w:ascii="GHEA Grapalat" w:hAnsi="GHEA Grapalat"/>
                <w:b/>
                <w:sz w:val="16"/>
                <w:szCs w:val="16"/>
              </w:rPr>
              <w:t>օրացույցային օր հետո--15.12.2022 թ. Համաձայն գնորդի կողմից նախ</w:t>
            </w:r>
            <w:r w:rsidRPr="00EA06B5">
              <w:rPr>
                <w:rFonts w:ascii="GHEA Grapalat" w:hAnsi="GHEA Grapalat"/>
                <w:b/>
                <w:sz w:val="16"/>
                <w:szCs w:val="16"/>
              </w:rPr>
              <w:t>օ</w:t>
            </w:r>
            <w:r w:rsidRPr="001D0CA2">
              <w:rPr>
                <w:rFonts w:ascii="GHEA Grapalat" w:hAnsi="GHEA Grapalat"/>
                <w:b/>
                <w:sz w:val="16"/>
                <w:szCs w:val="16"/>
              </w:rPr>
              <w:t>րոք ներկայացված պատվերի</w:t>
            </w:r>
          </w:p>
        </w:tc>
      </w:tr>
      <w:tr w:rsidR="00C253F8" w:rsidRPr="001D0CA2" w:rsidTr="00C253F8">
        <w:trPr>
          <w:trHeight w:val="246"/>
        </w:trPr>
        <w:tc>
          <w:tcPr>
            <w:tcW w:w="766" w:type="dxa"/>
            <w:tcBorders>
              <w:top w:val="single" w:sz="4" w:space="0" w:color="auto"/>
              <w:left w:val="single" w:sz="4" w:space="0" w:color="auto"/>
              <w:bottom w:val="single" w:sz="4" w:space="0" w:color="auto"/>
              <w:right w:val="single" w:sz="4" w:space="0" w:color="auto"/>
            </w:tcBorders>
          </w:tcPr>
          <w:p w:rsidR="00C253F8" w:rsidRPr="00CE419C" w:rsidRDefault="00CE419C" w:rsidP="00C253F8">
            <w:pPr>
              <w:rPr>
                <w:rFonts w:ascii="Sylfaen" w:hAnsi="Sylfaen"/>
                <w:sz w:val="16"/>
                <w:szCs w:val="16"/>
                <w:lang w:val="ru-RU"/>
              </w:rPr>
            </w:pPr>
            <w:r>
              <w:rPr>
                <w:rFonts w:ascii="Sylfaen" w:hAnsi="Sylfaen"/>
                <w:sz w:val="16"/>
                <w:szCs w:val="16"/>
                <w:lang w:val="ru-RU"/>
              </w:rPr>
              <w:t>3</w:t>
            </w:r>
          </w:p>
        </w:tc>
        <w:tc>
          <w:tcPr>
            <w:tcW w:w="1201" w:type="dxa"/>
            <w:tcBorders>
              <w:top w:val="single" w:sz="4" w:space="0" w:color="auto"/>
              <w:left w:val="single" w:sz="4" w:space="0" w:color="auto"/>
              <w:bottom w:val="single" w:sz="4" w:space="0" w:color="auto"/>
              <w:right w:val="single" w:sz="4" w:space="0" w:color="auto"/>
            </w:tcBorders>
          </w:tcPr>
          <w:p w:rsidR="00C253F8" w:rsidRPr="005E7A9D" w:rsidRDefault="00C253F8" w:rsidP="00C253F8">
            <w:pPr>
              <w:rPr>
                <w:rFonts w:ascii="Sylfaen" w:hAnsi="Sylfaen"/>
                <w:b/>
                <w:sz w:val="16"/>
                <w:szCs w:val="16"/>
              </w:rPr>
            </w:pPr>
            <w:r w:rsidRPr="005E7A9D">
              <w:rPr>
                <w:rFonts w:ascii="Sylfaen" w:hAnsi="Sylfaen"/>
                <w:b/>
                <w:sz w:val="16"/>
                <w:szCs w:val="16"/>
              </w:rPr>
              <w:t>15331153</w:t>
            </w:r>
          </w:p>
        </w:tc>
        <w:tc>
          <w:tcPr>
            <w:tcW w:w="661"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eastAsia="Tahoma" w:hAnsi="Sylfaen" w:cs="Tahoma"/>
                <w:sz w:val="16"/>
                <w:szCs w:val="16"/>
              </w:rPr>
            </w:pPr>
            <w:r w:rsidRPr="001D0CA2">
              <w:rPr>
                <w:rFonts w:ascii="Sylfaen" w:eastAsia="Tahoma" w:hAnsi="Sylfaen" w:cs="Tahoma"/>
                <w:sz w:val="16"/>
                <w:szCs w:val="16"/>
              </w:rPr>
              <w:t>Ոսպ</w:t>
            </w:r>
          </w:p>
        </w:tc>
        <w:tc>
          <w:tcPr>
            <w:tcW w:w="993"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hAnsi="Sylfaen"/>
                <w:sz w:val="16"/>
                <w:szCs w:val="16"/>
              </w:rPr>
            </w:pPr>
            <w:r w:rsidRPr="001D0CA2">
              <w:rPr>
                <w:rFonts w:ascii="Sylfaen" w:hAnsi="Sylfaen"/>
                <w:sz w:val="16"/>
                <w:szCs w:val="16"/>
              </w:rPr>
              <w:t>ՀՀ կամ համարժեք</w:t>
            </w:r>
          </w:p>
        </w:tc>
        <w:tc>
          <w:tcPr>
            <w:tcW w:w="4252" w:type="dxa"/>
            <w:tcBorders>
              <w:top w:val="single" w:sz="4" w:space="0" w:color="auto"/>
              <w:left w:val="single" w:sz="4" w:space="0" w:color="auto"/>
              <w:bottom w:val="single" w:sz="4" w:space="0" w:color="auto"/>
              <w:right w:val="single" w:sz="4" w:space="0" w:color="auto"/>
            </w:tcBorders>
          </w:tcPr>
          <w:p w:rsidR="00C253F8" w:rsidRPr="00A628BA" w:rsidRDefault="00C253F8" w:rsidP="008C75B7">
            <w:pPr>
              <w:jc w:val="center"/>
              <w:rPr>
                <w:rFonts w:ascii="Sylfaen" w:hAnsi="Sylfaen"/>
                <w:sz w:val="16"/>
                <w:szCs w:val="16"/>
              </w:rPr>
            </w:pPr>
            <w:r>
              <w:rPr>
                <w:rFonts w:ascii="Sylfaen" w:hAnsi="Sylfaen"/>
                <w:sz w:val="16"/>
                <w:szCs w:val="16"/>
              </w:rPr>
              <w:t xml:space="preserve"> Խոշոր </w:t>
            </w:r>
            <w:r w:rsidRPr="00A628BA">
              <w:rPr>
                <w:rFonts w:ascii="Sylfaen" w:hAnsi="Sylfaen"/>
                <w:sz w:val="16"/>
                <w:szCs w:val="16"/>
              </w:rPr>
              <w:t xml:space="preserve"> մաքուր, չոր` խոնավությունը` (14,0-17,0) % ոչավելի: Անվտանգությունը` ըստ N 2-III-4.9-01-2010 հիգիենիկ նորմատիվների, «Սննդամթերքի անվտանգության մասին» ՀՀ օրենքի 8-րդ հոդվածի </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eastAsia="Tahoma" w:hAnsi="Sylfaen" w:cs="Tahoma"/>
                <w:color w:val="FF0000"/>
                <w:sz w:val="16"/>
                <w:szCs w:val="16"/>
              </w:rPr>
            </w:pPr>
            <w:r w:rsidRPr="00CE419C">
              <w:rPr>
                <w:rFonts w:ascii="Sylfaen" w:eastAsia="Tahoma" w:hAnsi="Sylfaen" w:cs="Tahoma"/>
                <w:color w:val="FF0000"/>
                <w:sz w:val="16"/>
                <w:szCs w:val="16"/>
              </w:rPr>
              <w:t>կգ</w:t>
            </w:r>
          </w:p>
        </w:tc>
        <w:tc>
          <w:tcPr>
            <w:tcW w:w="567" w:type="dxa"/>
            <w:tcBorders>
              <w:top w:val="single" w:sz="4" w:space="0" w:color="auto"/>
              <w:left w:val="single" w:sz="4" w:space="0" w:color="auto"/>
              <w:bottom w:val="single" w:sz="4" w:space="0" w:color="auto"/>
              <w:right w:val="single" w:sz="4" w:space="0" w:color="auto"/>
            </w:tcBorders>
          </w:tcPr>
          <w:p w:rsidR="00C253F8" w:rsidRPr="005B5F33" w:rsidRDefault="005B5F33" w:rsidP="00C253F8">
            <w:pPr>
              <w:rPr>
                <w:rFonts w:ascii="Sylfaen" w:hAnsi="Sylfaen"/>
                <w:color w:val="FF0000"/>
                <w:sz w:val="16"/>
                <w:szCs w:val="16"/>
              </w:rPr>
            </w:pPr>
            <w:r>
              <w:rPr>
                <w:rFonts w:ascii="Sylfaen" w:hAnsi="Sylfaen"/>
                <w:color w:val="FF0000"/>
                <w:sz w:val="16"/>
                <w:szCs w:val="16"/>
              </w:rPr>
              <w:t>1200</w:t>
            </w:r>
          </w:p>
        </w:tc>
        <w:tc>
          <w:tcPr>
            <w:tcW w:w="1134" w:type="dxa"/>
            <w:tcBorders>
              <w:top w:val="single" w:sz="4" w:space="0" w:color="auto"/>
              <w:left w:val="single" w:sz="4" w:space="0" w:color="auto"/>
              <w:bottom w:val="single" w:sz="4" w:space="0" w:color="auto"/>
              <w:right w:val="single" w:sz="4" w:space="0" w:color="auto"/>
            </w:tcBorders>
          </w:tcPr>
          <w:p w:rsidR="00C253F8" w:rsidRPr="00CE419C" w:rsidRDefault="005B5F33" w:rsidP="00C253F8">
            <w:pPr>
              <w:rPr>
                <w:rFonts w:ascii="Sylfaen" w:hAnsi="Sylfaen"/>
                <w:color w:val="FF0000"/>
                <w:sz w:val="16"/>
                <w:szCs w:val="16"/>
              </w:rPr>
            </w:pPr>
            <w:r>
              <w:rPr>
                <w:rFonts w:ascii="Sylfaen" w:hAnsi="Sylfaen"/>
                <w:color w:val="FF0000"/>
                <w:sz w:val="16"/>
                <w:szCs w:val="16"/>
              </w:rPr>
              <w:t>41400</w:t>
            </w:r>
          </w:p>
        </w:tc>
        <w:tc>
          <w:tcPr>
            <w:tcW w:w="989" w:type="dxa"/>
            <w:tcBorders>
              <w:top w:val="single" w:sz="4" w:space="0" w:color="auto"/>
              <w:left w:val="single" w:sz="4" w:space="0" w:color="auto"/>
              <w:bottom w:val="single" w:sz="4" w:space="0" w:color="auto"/>
              <w:right w:val="single" w:sz="4" w:space="0" w:color="auto"/>
            </w:tcBorders>
          </w:tcPr>
          <w:p w:rsidR="00C253F8" w:rsidRPr="00CE419C" w:rsidRDefault="005B5F33" w:rsidP="00C253F8">
            <w:pPr>
              <w:rPr>
                <w:rFonts w:ascii="Sylfaen" w:hAnsi="Sylfaen" w:cs="Sylfaen"/>
                <w:color w:val="FF0000"/>
                <w:sz w:val="16"/>
                <w:szCs w:val="16"/>
              </w:rPr>
            </w:pPr>
            <w:r>
              <w:rPr>
                <w:rFonts w:ascii="Sylfaen" w:hAnsi="Sylfaen" w:cs="Sylfaen"/>
                <w:color w:val="FF0000"/>
                <w:sz w:val="16"/>
                <w:szCs w:val="16"/>
              </w:rPr>
              <w:t>34,5</w:t>
            </w:r>
          </w:p>
        </w:tc>
        <w:tc>
          <w:tcPr>
            <w:tcW w:w="1502" w:type="dxa"/>
            <w:tcBorders>
              <w:top w:val="single" w:sz="4" w:space="0" w:color="auto"/>
              <w:left w:val="single" w:sz="4" w:space="0" w:color="auto"/>
              <w:bottom w:val="single" w:sz="4" w:space="0" w:color="auto"/>
              <w:right w:val="single" w:sz="4" w:space="0" w:color="auto"/>
            </w:tcBorders>
          </w:tcPr>
          <w:p w:rsidR="00C253F8" w:rsidRDefault="00C253F8" w:rsidP="00C253F8">
            <w:pPr>
              <w:rPr>
                <w:rFonts w:ascii="Sylfaen" w:hAnsi="Sylfaen"/>
                <w:sz w:val="16"/>
                <w:szCs w:val="16"/>
                <w:lang w:val="hy-AM"/>
              </w:rPr>
            </w:pPr>
            <w:r>
              <w:rPr>
                <w:rFonts w:ascii="Sylfaen" w:hAnsi="Sylfaen"/>
                <w:sz w:val="16"/>
                <w:szCs w:val="16"/>
                <w:lang w:val="hy-AM"/>
              </w:rPr>
              <w:t>Վեդի համանյք</w:t>
            </w:r>
          </w:p>
          <w:p w:rsidR="00C253F8" w:rsidRDefault="00C253F8" w:rsidP="00C253F8">
            <w:pPr>
              <w:rPr>
                <w:rFonts w:ascii="Sylfaen" w:hAnsi="Sylfaen"/>
                <w:sz w:val="16"/>
                <w:szCs w:val="16"/>
                <w:lang w:val="hy-AM"/>
              </w:rPr>
            </w:pPr>
          </w:p>
          <w:p w:rsidR="00C253F8" w:rsidRDefault="00C253F8" w:rsidP="00C253F8">
            <w:pPr>
              <w:rPr>
                <w:rFonts w:ascii="Sylfaen" w:hAnsi="Sylfaen"/>
                <w:sz w:val="16"/>
                <w:szCs w:val="16"/>
                <w:lang w:val="hy-AM"/>
              </w:rPr>
            </w:pPr>
            <w:r>
              <w:rPr>
                <w:rFonts w:ascii="Sylfaen" w:hAnsi="Sylfaen"/>
                <w:sz w:val="16"/>
                <w:szCs w:val="16"/>
                <w:lang w:val="hy-AM"/>
              </w:rPr>
              <w:t xml:space="preserve">Գ. Վանաշեն </w:t>
            </w:r>
          </w:p>
          <w:p w:rsidR="00C253F8" w:rsidRDefault="00C253F8" w:rsidP="00C253F8">
            <w:pPr>
              <w:rPr>
                <w:rFonts w:ascii="Sylfaen" w:hAnsi="Sylfaen"/>
                <w:sz w:val="16"/>
                <w:szCs w:val="16"/>
                <w:lang w:val="hy-AM"/>
              </w:rPr>
            </w:pPr>
          </w:p>
          <w:p w:rsidR="00C253F8" w:rsidRPr="00A628BA" w:rsidRDefault="00C253F8" w:rsidP="00C253F8">
            <w:pPr>
              <w:rPr>
                <w:rFonts w:ascii="Sylfaen" w:hAnsi="Sylfaen"/>
                <w:sz w:val="16"/>
                <w:szCs w:val="16"/>
              </w:rPr>
            </w:pPr>
            <w:r>
              <w:rPr>
                <w:rFonts w:ascii="Sylfaen" w:hAnsi="Sylfaen"/>
                <w:sz w:val="16"/>
                <w:szCs w:val="16"/>
                <w:lang w:val="hy-AM"/>
              </w:rPr>
              <w:t>Կ. Ալոյան 24</w:t>
            </w:r>
          </w:p>
        </w:tc>
        <w:tc>
          <w:tcPr>
            <w:tcW w:w="911"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rPr>
                <w:rFonts w:ascii="Sylfaen" w:hAnsi="Sylfaen" w:cs="Sylfaen"/>
                <w:color w:val="FF0000"/>
                <w:sz w:val="16"/>
                <w:szCs w:val="16"/>
              </w:rPr>
            </w:pPr>
            <w:r w:rsidRPr="002910C2">
              <w:rPr>
                <w:rFonts w:ascii="Sylfaen" w:hAnsi="Sylfaen" w:cs="Sylfaen"/>
                <w:color w:val="FF0000"/>
                <w:sz w:val="16"/>
                <w:szCs w:val="16"/>
              </w:rPr>
              <w:t>34.5</w:t>
            </w:r>
          </w:p>
        </w:tc>
        <w:tc>
          <w:tcPr>
            <w:tcW w:w="1984"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GHEA Grapalat" w:hAnsi="GHEA Grapalat"/>
                <w:b/>
                <w:sz w:val="16"/>
                <w:szCs w:val="16"/>
              </w:rPr>
            </w:pPr>
            <w:r w:rsidRPr="001D0CA2">
              <w:rPr>
                <w:rFonts w:ascii="GHEA Grapalat" w:hAnsi="GHEA Grapalat"/>
                <w:b/>
                <w:sz w:val="16"/>
                <w:szCs w:val="16"/>
              </w:rPr>
              <w:t xml:space="preserve">Պայմանագիրը ուժի մեջ մտնելուց 20 </w:t>
            </w:r>
            <w:r>
              <w:rPr>
                <w:rFonts w:ascii="GHEA Grapalat" w:hAnsi="GHEA Grapalat"/>
                <w:b/>
                <w:sz w:val="16"/>
                <w:szCs w:val="16"/>
              </w:rPr>
              <w:t xml:space="preserve">օրացույցային օր հետո--15.12.2022թ. Համաձայն գնորդի </w:t>
            </w:r>
            <w:r>
              <w:rPr>
                <w:rFonts w:ascii="GHEA Grapalat" w:hAnsi="GHEA Grapalat"/>
                <w:b/>
                <w:sz w:val="16"/>
                <w:szCs w:val="16"/>
              </w:rPr>
              <w:lastRenderedPageBreak/>
              <w:t>կողմից նախ</w:t>
            </w:r>
            <w:r w:rsidRPr="005E7A9D">
              <w:rPr>
                <w:rFonts w:ascii="GHEA Grapalat" w:hAnsi="GHEA Grapalat"/>
                <w:b/>
                <w:sz w:val="16"/>
                <w:szCs w:val="16"/>
              </w:rPr>
              <w:t>օ</w:t>
            </w:r>
            <w:r w:rsidRPr="001D0CA2">
              <w:rPr>
                <w:rFonts w:ascii="GHEA Grapalat" w:hAnsi="GHEA Grapalat"/>
                <w:b/>
                <w:sz w:val="16"/>
                <w:szCs w:val="16"/>
              </w:rPr>
              <w:t>րոք ներկայացված պատվերի</w:t>
            </w:r>
          </w:p>
        </w:tc>
      </w:tr>
    </w:tbl>
    <w:p w:rsidR="00C253F8" w:rsidRDefault="00C253F8" w:rsidP="00C253F8"/>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080"/>
        <w:gridCol w:w="970"/>
        <w:gridCol w:w="830"/>
        <w:gridCol w:w="21"/>
        <w:gridCol w:w="4110"/>
        <w:gridCol w:w="709"/>
        <w:gridCol w:w="709"/>
        <w:gridCol w:w="1111"/>
        <w:gridCol w:w="23"/>
        <w:gridCol w:w="992"/>
        <w:gridCol w:w="1654"/>
        <w:gridCol w:w="47"/>
        <w:gridCol w:w="945"/>
        <w:gridCol w:w="47"/>
        <w:gridCol w:w="1843"/>
        <w:gridCol w:w="94"/>
      </w:tblGrid>
      <w:tr w:rsidR="00C253F8" w:rsidRPr="005B5F33" w:rsidTr="00CE419C">
        <w:trPr>
          <w:trHeight w:val="20"/>
        </w:trPr>
        <w:tc>
          <w:tcPr>
            <w:tcW w:w="720"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rPr>
                <w:rFonts w:ascii="Sylfaen" w:hAnsi="Sylfaen"/>
                <w:sz w:val="16"/>
                <w:szCs w:val="16"/>
              </w:rPr>
            </w:pPr>
            <w:r>
              <w:rPr>
                <w:rFonts w:ascii="Sylfaen" w:hAnsi="Sylfaen"/>
                <w:sz w:val="16"/>
                <w:szCs w:val="16"/>
              </w:rPr>
              <w:t>4</w:t>
            </w:r>
          </w:p>
        </w:tc>
        <w:tc>
          <w:tcPr>
            <w:tcW w:w="1080" w:type="dxa"/>
            <w:tcBorders>
              <w:top w:val="single" w:sz="4" w:space="0" w:color="auto"/>
              <w:left w:val="single" w:sz="4" w:space="0" w:color="auto"/>
              <w:bottom w:val="single" w:sz="4" w:space="0" w:color="auto"/>
              <w:right w:val="single" w:sz="4" w:space="0" w:color="auto"/>
            </w:tcBorders>
          </w:tcPr>
          <w:p w:rsidR="00C253F8" w:rsidRPr="005E7A9D" w:rsidRDefault="00C253F8" w:rsidP="00C253F8">
            <w:pPr>
              <w:rPr>
                <w:rFonts w:ascii="Sylfaen" w:hAnsi="Sylfaen"/>
                <w:b/>
                <w:sz w:val="16"/>
                <w:szCs w:val="16"/>
              </w:rPr>
            </w:pPr>
            <w:r w:rsidRPr="005E7A9D">
              <w:rPr>
                <w:rFonts w:ascii="Sylfaen" w:hAnsi="Sylfaen"/>
                <w:b/>
                <w:sz w:val="16"/>
                <w:szCs w:val="16"/>
              </w:rPr>
              <w:t>15512000</w:t>
            </w:r>
          </w:p>
        </w:tc>
        <w:tc>
          <w:tcPr>
            <w:tcW w:w="970"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eastAsia="Tahoma" w:hAnsi="Sylfaen" w:cs="Tahoma"/>
                <w:sz w:val="16"/>
                <w:szCs w:val="16"/>
              </w:rPr>
            </w:pPr>
            <w:r w:rsidRPr="001D0CA2">
              <w:rPr>
                <w:rFonts w:ascii="Sylfaen" w:eastAsia="Tahoma" w:hAnsi="Sylfaen" w:cs="Tahoma"/>
                <w:sz w:val="16"/>
                <w:szCs w:val="16"/>
              </w:rPr>
              <w:t xml:space="preserve">Թթվասեր </w:t>
            </w:r>
          </w:p>
        </w:tc>
        <w:tc>
          <w:tcPr>
            <w:tcW w:w="830"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hAnsi="Sylfaen"/>
                <w:sz w:val="16"/>
                <w:szCs w:val="16"/>
              </w:rPr>
            </w:pPr>
            <w:r w:rsidRPr="001D0CA2">
              <w:rPr>
                <w:rFonts w:ascii="Sylfaen" w:hAnsi="Sylfaen"/>
                <w:sz w:val="16"/>
                <w:szCs w:val="16"/>
              </w:rPr>
              <w:t>ՀՀ կամ համարժեք</w:t>
            </w:r>
          </w:p>
        </w:tc>
        <w:tc>
          <w:tcPr>
            <w:tcW w:w="4131" w:type="dxa"/>
            <w:gridSpan w:val="2"/>
            <w:tcBorders>
              <w:top w:val="single" w:sz="4" w:space="0" w:color="auto"/>
              <w:left w:val="single" w:sz="4" w:space="0" w:color="auto"/>
              <w:bottom w:val="single" w:sz="4" w:space="0" w:color="auto"/>
              <w:right w:val="single" w:sz="4" w:space="0" w:color="auto"/>
            </w:tcBorders>
          </w:tcPr>
          <w:p w:rsidR="00C253F8" w:rsidRPr="005E7A9D" w:rsidRDefault="00C253F8" w:rsidP="00C253F8">
            <w:pPr>
              <w:jc w:val="center"/>
              <w:rPr>
                <w:rFonts w:ascii="Arial Unicode" w:hAnsi="Arial Unicode"/>
                <w:color w:val="000000"/>
                <w:sz w:val="16"/>
                <w:szCs w:val="16"/>
                <w:shd w:val="clear" w:color="auto" w:fill="FFFFFF"/>
              </w:rPr>
            </w:pPr>
            <w:r w:rsidRPr="005E7A9D">
              <w:rPr>
                <w:rFonts w:ascii="Arial Unicode" w:hAnsi="Arial Unicode"/>
                <w:color w:val="000000"/>
                <w:sz w:val="16"/>
                <w:szCs w:val="16"/>
                <w:shd w:val="clear" w:color="auto" w:fill="FFFFFF"/>
              </w:rPr>
              <w:t>Թարմ կովի կաթից, յուղայնությունը`</w:t>
            </w:r>
            <w:r>
              <w:rPr>
                <w:rFonts w:ascii="Arial Unicode" w:hAnsi="Arial Unicode"/>
                <w:color w:val="000000"/>
                <w:sz w:val="16"/>
                <w:szCs w:val="16"/>
                <w:shd w:val="clear" w:color="auto" w:fill="FFFFFF"/>
              </w:rPr>
              <w:t xml:space="preserve">             20 %-ից ոչ պակաս, 4</w:t>
            </w:r>
            <w:r w:rsidRPr="005E7A9D">
              <w:rPr>
                <w:rFonts w:ascii="Arial Unicode" w:hAnsi="Arial Unicode"/>
                <w:color w:val="000000"/>
                <w:sz w:val="16"/>
                <w:szCs w:val="16"/>
                <w:shd w:val="clear" w:color="auto" w:fill="FFFFFF"/>
              </w:rPr>
              <w:t xml:space="preserve">00 գրամ տարայով    թթվայնությունը` 65-100 0T, անվտանգությունը և մակնշումը` ըստ ՀՀ կառավարության 2006թ. </w:t>
            </w:r>
            <w:proofErr w:type="gramStart"/>
            <w:r w:rsidRPr="005E7A9D">
              <w:rPr>
                <w:rFonts w:ascii="Arial Unicode" w:hAnsi="Arial Unicode"/>
                <w:color w:val="000000"/>
                <w:sz w:val="16"/>
                <w:szCs w:val="16"/>
                <w:shd w:val="clear" w:color="auto" w:fill="FFFFFF"/>
              </w:rPr>
              <w:t>դեկտեմբերի</w:t>
            </w:r>
            <w:proofErr w:type="gramEnd"/>
            <w:r w:rsidRPr="005E7A9D">
              <w:rPr>
                <w:rFonts w:ascii="Arial Unicode" w:hAnsi="Arial Unicode"/>
                <w:color w:val="000000"/>
                <w:sz w:val="16"/>
                <w:szCs w:val="16"/>
                <w:shd w:val="clear" w:color="auto" w:fill="FFFFFF"/>
              </w:rPr>
              <w:t xml:space="preserve">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eastAsia="Tahoma" w:hAnsi="Sylfaen" w:cs="Tahoma"/>
                <w:color w:val="FF0000"/>
                <w:sz w:val="16"/>
                <w:szCs w:val="16"/>
              </w:rPr>
            </w:pPr>
            <w:r w:rsidRPr="00CE419C">
              <w:rPr>
                <w:rFonts w:ascii="Sylfaen" w:eastAsia="Tahoma" w:hAnsi="Sylfaen" w:cs="Tahoma"/>
                <w:color w:val="FF0000"/>
                <w:sz w:val="16"/>
                <w:szCs w:val="16"/>
              </w:rPr>
              <w:t>հատ</w:t>
            </w:r>
          </w:p>
        </w:tc>
        <w:tc>
          <w:tcPr>
            <w:tcW w:w="709" w:type="dxa"/>
            <w:tcBorders>
              <w:top w:val="single" w:sz="4" w:space="0" w:color="auto"/>
              <w:left w:val="single" w:sz="4" w:space="0" w:color="auto"/>
              <w:bottom w:val="single" w:sz="4" w:space="0" w:color="auto"/>
              <w:right w:val="single" w:sz="4" w:space="0" w:color="auto"/>
            </w:tcBorders>
          </w:tcPr>
          <w:p w:rsidR="00C253F8" w:rsidRPr="005B5F33" w:rsidRDefault="005B5F33" w:rsidP="00C253F8">
            <w:pPr>
              <w:rPr>
                <w:rFonts w:ascii="Sylfaen" w:hAnsi="Sylfaen"/>
                <w:color w:val="FF0000"/>
                <w:sz w:val="16"/>
                <w:szCs w:val="16"/>
              </w:rPr>
            </w:pPr>
            <w:r>
              <w:rPr>
                <w:rFonts w:ascii="Sylfaen" w:hAnsi="Sylfaen"/>
                <w:color w:val="FF0000"/>
                <w:sz w:val="16"/>
                <w:szCs w:val="16"/>
              </w:rPr>
              <w:t>720</w:t>
            </w:r>
          </w:p>
        </w:tc>
        <w:tc>
          <w:tcPr>
            <w:tcW w:w="1134" w:type="dxa"/>
            <w:gridSpan w:val="2"/>
            <w:tcBorders>
              <w:top w:val="single" w:sz="4" w:space="0" w:color="auto"/>
              <w:left w:val="single" w:sz="4" w:space="0" w:color="auto"/>
              <w:bottom w:val="single" w:sz="4" w:space="0" w:color="auto"/>
              <w:right w:val="single" w:sz="4" w:space="0" w:color="auto"/>
            </w:tcBorders>
          </w:tcPr>
          <w:p w:rsidR="00C253F8" w:rsidRPr="00B41E16" w:rsidRDefault="00B41E16" w:rsidP="00C253F8">
            <w:pPr>
              <w:rPr>
                <w:rFonts w:ascii="Sylfaen" w:hAnsi="Sylfaen"/>
                <w:color w:val="FF0000"/>
                <w:sz w:val="16"/>
                <w:szCs w:val="16"/>
              </w:rPr>
            </w:pPr>
            <w:r>
              <w:rPr>
                <w:rFonts w:ascii="Sylfaen" w:hAnsi="Sylfaen"/>
                <w:color w:val="FF0000"/>
                <w:sz w:val="16"/>
                <w:szCs w:val="16"/>
              </w:rPr>
              <w:t>97200</w:t>
            </w:r>
          </w:p>
        </w:tc>
        <w:tc>
          <w:tcPr>
            <w:tcW w:w="992" w:type="dxa"/>
            <w:tcBorders>
              <w:top w:val="single" w:sz="4" w:space="0" w:color="auto"/>
              <w:left w:val="single" w:sz="4" w:space="0" w:color="auto"/>
              <w:bottom w:val="single" w:sz="4" w:space="0" w:color="auto"/>
              <w:right w:val="single" w:sz="4" w:space="0" w:color="auto"/>
            </w:tcBorders>
          </w:tcPr>
          <w:p w:rsidR="00C253F8" w:rsidRPr="00B41E16" w:rsidRDefault="00B41E16" w:rsidP="00C253F8">
            <w:pPr>
              <w:rPr>
                <w:rFonts w:ascii="Sylfaen" w:hAnsi="Sylfaen"/>
                <w:color w:val="FF0000"/>
                <w:sz w:val="16"/>
                <w:szCs w:val="16"/>
              </w:rPr>
            </w:pPr>
            <w:r>
              <w:rPr>
                <w:rFonts w:ascii="Sylfaen" w:hAnsi="Sylfaen"/>
                <w:color w:val="FF0000"/>
                <w:sz w:val="16"/>
                <w:szCs w:val="16"/>
              </w:rPr>
              <w:t>135</w:t>
            </w:r>
          </w:p>
        </w:tc>
        <w:tc>
          <w:tcPr>
            <w:tcW w:w="1654" w:type="dxa"/>
            <w:tcBorders>
              <w:top w:val="single" w:sz="4" w:space="0" w:color="auto"/>
              <w:left w:val="single" w:sz="4" w:space="0" w:color="auto"/>
              <w:bottom w:val="single" w:sz="4" w:space="0" w:color="auto"/>
              <w:right w:val="single" w:sz="4" w:space="0" w:color="auto"/>
            </w:tcBorders>
          </w:tcPr>
          <w:p w:rsidR="00C253F8" w:rsidRDefault="00C253F8" w:rsidP="00C253F8">
            <w:pPr>
              <w:rPr>
                <w:rFonts w:ascii="Sylfaen" w:hAnsi="Sylfaen"/>
                <w:sz w:val="16"/>
                <w:szCs w:val="16"/>
                <w:lang w:val="hy-AM"/>
              </w:rPr>
            </w:pPr>
            <w:r>
              <w:rPr>
                <w:rFonts w:ascii="Sylfaen" w:hAnsi="Sylfaen"/>
                <w:sz w:val="16"/>
                <w:szCs w:val="16"/>
                <w:lang w:val="hy-AM"/>
              </w:rPr>
              <w:t>Վեդի համանյք</w:t>
            </w:r>
          </w:p>
          <w:p w:rsidR="00C253F8" w:rsidRDefault="00C253F8" w:rsidP="00C253F8">
            <w:pPr>
              <w:rPr>
                <w:rFonts w:ascii="Sylfaen" w:hAnsi="Sylfaen"/>
                <w:sz w:val="16"/>
                <w:szCs w:val="16"/>
                <w:lang w:val="hy-AM"/>
              </w:rPr>
            </w:pPr>
          </w:p>
          <w:p w:rsidR="00C253F8" w:rsidRDefault="00C253F8" w:rsidP="00C253F8">
            <w:pPr>
              <w:rPr>
                <w:rFonts w:ascii="Sylfaen" w:hAnsi="Sylfaen"/>
                <w:sz w:val="16"/>
                <w:szCs w:val="16"/>
                <w:lang w:val="hy-AM"/>
              </w:rPr>
            </w:pPr>
            <w:r>
              <w:rPr>
                <w:rFonts w:ascii="Sylfaen" w:hAnsi="Sylfaen"/>
                <w:sz w:val="16"/>
                <w:szCs w:val="16"/>
                <w:lang w:val="hy-AM"/>
              </w:rPr>
              <w:t xml:space="preserve">Գ. Վանաշեն </w:t>
            </w:r>
          </w:p>
          <w:p w:rsidR="00C253F8" w:rsidRDefault="00C253F8" w:rsidP="00C253F8">
            <w:pPr>
              <w:rPr>
                <w:rFonts w:ascii="Sylfaen" w:hAnsi="Sylfaen"/>
                <w:sz w:val="16"/>
                <w:szCs w:val="16"/>
                <w:lang w:val="hy-AM"/>
              </w:rPr>
            </w:pPr>
          </w:p>
          <w:p w:rsidR="00C253F8" w:rsidRPr="00C253F8" w:rsidRDefault="00C253F8" w:rsidP="00C253F8">
            <w:pPr>
              <w:rPr>
                <w:rFonts w:ascii="Sylfaen" w:hAnsi="Sylfaen"/>
                <w:sz w:val="16"/>
                <w:szCs w:val="16"/>
                <w:lang w:val="ru-RU"/>
              </w:rPr>
            </w:pPr>
            <w:r>
              <w:rPr>
                <w:rFonts w:ascii="Sylfaen" w:hAnsi="Sylfaen"/>
                <w:sz w:val="16"/>
                <w:szCs w:val="16"/>
                <w:lang w:val="hy-AM"/>
              </w:rPr>
              <w:t>Կ. Ալոյան 24</w:t>
            </w:r>
          </w:p>
        </w:tc>
        <w:tc>
          <w:tcPr>
            <w:tcW w:w="992" w:type="dxa"/>
            <w:gridSpan w:val="2"/>
            <w:tcBorders>
              <w:top w:val="single" w:sz="4" w:space="0" w:color="auto"/>
              <w:left w:val="single" w:sz="4" w:space="0" w:color="auto"/>
              <w:bottom w:val="single" w:sz="4" w:space="0" w:color="auto"/>
              <w:right w:val="single" w:sz="4" w:space="0" w:color="auto"/>
            </w:tcBorders>
          </w:tcPr>
          <w:p w:rsidR="00C253F8" w:rsidRPr="002910C2" w:rsidRDefault="00B41E16" w:rsidP="00C253F8">
            <w:pPr>
              <w:rPr>
                <w:rFonts w:ascii="Sylfaen" w:hAnsi="Sylfaen"/>
                <w:color w:val="FF0000"/>
                <w:sz w:val="16"/>
                <w:szCs w:val="16"/>
              </w:rPr>
            </w:pPr>
            <w:r w:rsidRPr="002910C2">
              <w:rPr>
                <w:rFonts w:ascii="Sylfaen" w:hAnsi="Sylfaen"/>
                <w:color w:val="FF0000"/>
                <w:sz w:val="16"/>
                <w:szCs w:val="16"/>
              </w:rPr>
              <w:t>135</w:t>
            </w:r>
          </w:p>
        </w:tc>
        <w:tc>
          <w:tcPr>
            <w:tcW w:w="1984" w:type="dxa"/>
            <w:gridSpan w:val="3"/>
            <w:tcBorders>
              <w:top w:val="single" w:sz="4" w:space="0" w:color="auto"/>
              <w:left w:val="single" w:sz="4" w:space="0" w:color="auto"/>
              <w:bottom w:val="single" w:sz="4" w:space="0" w:color="auto"/>
              <w:right w:val="single" w:sz="4" w:space="0" w:color="auto"/>
            </w:tcBorders>
          </w:tcPr>
          <w:p w:rsidR="00C253F8" w:rsidRPr="00C253F8" w:rsidRDefault="00C253F8" w:rsidP="00C253F8">
            <w:pPr>
              <w:jc w:val="center"/>
              <w:rPr>
                <w:rFonts w:ascii="GHEA Grapalat" w:hAnsi="GHEA Grapalat"/>
                <w:b/>
                <w:sz w:val="16"/>
                <w:szCs w:val="16"/>
                <w:lang w:val="ru-RU"/>
              </w:rPr>
            </w:pPr>
            <w:r w:rsidRPr="001D0CA2">
              <w:rPr>
                <w:rFonts w:ascii="GHEA Grapalat" w:hAnsi="GHEA Grapalat"/>
                <w:b/>
                <w:sz w:val="16"/>
                <w:szCs w:val="16"/>
              </w:rPr>
              <w:t>Պայմանագիրը</w:t>
            </w:r>
            <w:r w:rsidRPr="00C253F8">
              <w:rPr>
                <w:rFonts w:ascii="GHEA Grapalat" w:hAnsi="GHEA Grapalat"/>
                <w:b/>
                <w:sz w:val="16"/>
                <w:szCs w:val="16"/>
                <w:lang w:val="ru-RU"/>
              </w:rPr>
              <w:t xml:space="preserve"> </w:t>
            </w:r>
            <w:r w:rsidRPr="001D0CA2">
              <w:rPr>
                <w:rFonts w:ascii="GHEA Grapalat" w:hAnsi="GHEA Grapalat"/>
                <w:b/>
                <w:sz w:val="16"/>
                <w:szCs w:val="16"/>
              </w:rPr>
              <w:t>ուժի</w:t>
            </w:r>
            <w:r w:rsidRPr="00C253F8">
              <w:rPr>
                <w:rFonts w:ascii="GHEA Grapalat" w:hAnsi="GHEA Grapalat"/>
                <w:b/>
                <w:sz w:val="16"/>
                <w:szCs w:val="16"/>
                <w:lang w:val="ru-RU"/>
              </w:rPr>
              <w:t xml:space="preserve"> </w:t>
            </w:r>
            <w:r w:rsidRPr="001D0CA2">
              <w:rPr>
                <w:rFonts w:ascii="GHEA Grapalat" w:hAnsi="GHEA Grapalat"/>
                <w:b/>
                <w:sz w:val="16"/>
                <w:szCs w:val="16"/>
              </w:rPr>
              <w:t>մեջ</w:t>
            </w:r>
            <w:r w:rsidRPr="00C253F8">
              <w:rPr>
                <w:rFonts w:ascii="GHEA Grapalat" w:hAnsi="GHEA Grapalat"/>
                <w:b/>
                <w:sz w:val="16"/>
                <w:szCs w:val="16"/>
                <w:lang w:val="ru-RU"/>
              </w:rPr>
              <w:t xml:space="preserve"> </w:t>
            </w:r>
            <w:r w:rsidRPr="001D0CA2">
              <w:rPr>
                <w:rFonts w:ascii="GHEA Grapalat" w:hAnsi="GHEA Grapalat"/>
                <w:b/>
                <w:sz w:val="16"/>
                <w:szCs w:val="16"/>
              </w:rPr>
              <w:t>մտնելուց</w:t>
            </w:r>
            <w:r w:rsidRPr="00C253F8">
              <w:rPr>
                <w:rFonts w:ascii="GHEA Grapalat" w:hAnsi="GHEA Grapalat"/>
                <w:b/>
                <w:sz w:val="16"/>
                <w:szCs w:val="16"/>
                <w:lang w:val="ru-RU"/>
              </w:rPr>
              <w:t xml:space="preserve"> 20 </w:t>
            </w:r>
            <w:r>
              <w:rPr>
                <w:rFonts w:ascii="GHEA Grapalat" w:hAnsi="GHEA Grapalat"/>
                <w:b/>
                <w:sz w:val="16"/>
                <w:szCs w:val="16"/>
              </w:rPr>
              <w:t>օրացույցային</w:t>
            </w:r>
            <w:r w:rsidRPr="00C253F8">
              <w:rPr>
                <w:rFonts w:ascii="GHEA Grapalat" w:hAnsi="GHEA Grapalat"/>
                <w:b/>
                <w:sz w:val="16"/>
                <w:szCs w:val="16"/>
                <w:lang w:val="ru-RU"/>
              </w:rPr>
              <w:t xml:space="preserve"> </w:t>
            </w:r>
            <w:r>
              <w:rPr>
                <w:rFonts w:ascii="GHEA Grapalat" w:hAnsi="GHEA Grapalat"/>
                <w:b/>
                <w:sz w:val="16"/>
                <w:szCs w:val="16"/>
              </w:rPr>
              <w:t>օր</w:t>
            </w:r>
            <w:r w:rsidRPr="00C253F8">
              <w:rPr>
                <w:rFonts w:ascii="GHEA Grapalat" w:hAnsi="GHEA Grapalat"/>
                <w:b/>
                <w:sz w:val="16"/>
                <w:szCs w:val="16"/>
                <w:lang w:val="ru-RU"/>
              </w:rPr>
              <w:t xml:space="preserve"> </w:t>
            </w:r>
            <w:r>
              <w:rPr>
                <w:rFonts w:ascii="GHEA Grapalat" w:hAnsi="GHEA Grapalat"/>
                <w:b/>
                <w:sz w:val="16"/>
                <w:szCs w:val="16"/>
              </w:rPr>
              <w:t>հետո</w:t>
            </w:r>
            <w:r w:rsidRPr="00C253F8">
              <w:rPr>
                <w:rFonts w:ascii="GHEA Grapalat" w:hAnsi="GHEA Grapalat"/>
                <w:b/>
                <w:sz w:val="16"/>
                <w:szCs w:val="16"/>
                <w:lang w:val="ru-RU"/>
              </w:rPr>
              <w:t>--15.12.2022</w:t>
            </w:r>
            <w:r>
              <w:rPr>
                <w:rFonts w:ascii="GHEA Grapalat" w:hAnsi="GHEA Grapalat"/>
                <w:b/>
                <w:sz w:val="16"/>
                <w:szCs w:val="16"/>
              </w:rPr>
              <w:t>թ</w:t>
            </w:r>
            <w:r w:rsidRPr="00C253F8">
              <w:rPr>
                <w:rFonts w:ascii="GHEA Grapalat" w:hAnsi="GHEA Grapalat"/>
                <w:b/>
                <w:sz w:val="16"/>
                <w:szCs w:val="16"/>
                <w:lang w:val="ru-RU"/>
              </w:rPr>
              <w:t xml:space="preserve">. </w:t>
            </w:r>
            <w:r>
              <w:rPr>
                <w:rFonts w:ascii="GHEA Grapalat" w:hAnsi="GHEA Grapalat"/>
                <w:b/>
                <w:sz w:val="16"/>
                <w:szCs w:val="16"/>
              </w:rPr>
              <w:t>Համաձայն</w:t>
            </w:r>
            <w:r w:rsidRPr="00C253F8">
              <w:rPr>
                <w:rFonts w:ascii="GHEA Grapalat" w:hAnsi="GHEA Grapalat"/>
                <w:b/>
                <w:sz w:val="16"/>
                <w:szCs w:val="16"/>
                <w:lang w:val="ru-RU"/>
              </w:rPr>
              <w:t xml:space="preserve"> </w:t>
            </w:r>
            <w:r>
              <w:rPr>
                <w:rFonts w:ascii="GHEA Grapalat" w:hAnsi="GHEA Grapalat"/>
                <w:b/>
                <w:sz w:val="16"/>
                <w:szCs w:val="16"/>
              </w:rPr>
              <w:t>գնորդի</w:t>
            </w:r>
            <w:r w:rsidRPr="00C253F8">
              <w:rPr>
                <w:rFonts w:ascii="GHEA Grapalat" w:hAnsi="GHEA Grapalat"/>
                <w:b/>
                <w:sz w:val="16"/>
                <w:szCs w:val="16"/>
                <w:lang w:val="ru-RU"/>
              </w:rPr>
              <w:t xml:space="preserve"> </w:t>
            </w:r>
            <w:r>
              <w:rPr>
                <w:rFonts w:ascii="GHEA Grapalat" w:hAnsi="GHEA Grapalat"/>
                <w:b/>
                <w:sz w:val="16"/>
                <w:szCs w:val="16"/>
              </w:rPr>
              <w:t>կողմից</w:t>
            </w:r>
            <w:r w:rsidRPr="00C253F8">
              <w:rPr>
                <w:rFonts w:ascii="GHEA Grapalat" w:hAnsi="GHEA Grapalat"/>
                <w:b/>
                <w:sz w:val="16"/>
                <w:szCs w:val="16"/>
                <w:lang w:val="ru-RU"/>
              </w:rPr>
              <w:t xml:space="preserve"> </w:t>
            </w:r>
            <w:r>
              <w:rPr>
                <w:rFonts w:ascii="GHEA Grapalat" w:hAnsi="GHEA Grapalat"/>
                <w:b/>
                <w:sz w:val="16"/>
                <w:szCs w:val="16"/>
              </w:rPr>
              <w:t>նախ</w:t>
            </w:r>
            <w:r w:rsidRPr="005E7A9D">
              <w:rPr>
                <w:rFonts w:ascii="GHEA Grapalat" w:hAnsi="GHEA Grapalat"/>
                <w:b/>
                <w:sz w:val="16"/>
                <w:szCs w:val="16"/>
              </w:rPr>
              <w:t>օ</w:t>
            </w:r>
            <w:r w:rsidRPr="001D0CA2">
              <w:rPr>
                <w:rFonts w:ascii="GHEA Grapalat" w:hAnsi="GHEA Grapalat"/>
                <w:b/>
                <w:sz w:val="16"/>
                <w:szCs w:val="16"/>
              </w:rPr>
              <w:t>րոք</w:t>
            </w:r>
            <w:r w:rsidRPr="00C253F8">
              <w:rPr>
                <w:rFonts w:ascii="GHEA Grapalat" w:hAnsi="GHEA Grapalat"/>
                <w:b/>
                <w:sz w:val="16"/>
                <w:szCs w:val="16"/>
                <w:lang w:val="ru-RU"/>
              </w:rPr>
              <w:t xml:space="preserve"> </w:t>
            </w:r>
            <w:r w:rsidRPr="001D0CA2">
              <w:rPr>
                <w:rFonts w:ascii="GHEA Grapalat" w:hAnsi="GHEA Grapalat"/>
                <w:b/>
                <w:sz w:val="16"/>
                <w:szCs w:val="16"/>
              </w:rPr>
              <w:t>ներկայացված</w:t>
            </w:r>
            <w:r w:rsidRPr="00C253F8">
              <w:rPr>
                <w:rFonts w:ascii="GHEA Grapalat" w:hAnsi="GHEA Grapalat"/>
                <w:b/>
                <w:sz w:val="16"/>
                <w:szCs w:val="16"/>
                <w:lang w:val="ru-RU"/>
              </w:rPr>
              <w:t xml:space="preserve"> </w:t>
            </w:r>
            <w:r w:rsidRPr="001D0CA2">
              <w:rPr>
                <w:rFonts w:ascii="GHEA Grapalat" w:hAnsi="GHEA Grapalat"/>
                <w:b/>
                <w:sz w:val="16"/>
                <w:szCs w:val="16"/>
              </w:rPr>
              <w:t>պատվերի</w:t>
            </w:r>
          </w:p>
        </w:tc>
      </w:tr>
      <w:tr w:rsidR="00C253F8" w:rsidRPr="005B5F33" w:rsidTr="00CE419C">
        <w:trPr>
          <w:trHeight w:val="20"/>
        </w:trPr>
        <w:tc>
          <w:tcPr>
            <w:tcW w:w="720"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rPr>
                <w:rFonts w:ascii="Sylfaen" w:hAnsi="Sylfaen"/>
                <w:sz w:val="16"/>
                <w:szCs w:val="16"/>
              </w:rPr>
            </w:pPr>
            <w:r>
              <w:rPr>
                <w:rFonts w:ascii="Sylfaen" w:hAnsi="Sylfaen"/>
                <w:sz w:val="16"/>
                <w:szCs w:val="16"/>
              </w:rPr>
              <w:t>5</w:t>
            </w:r>
          </w:p>
        </w:tc>
        <w:tc>
          <w:tcPr>
            <w:tcW w:w="1080" w:type="dxa"/>
            <w:tcBorders>
              <w:top w:val="single" w:sz="4" w:space="0" w:color="auto"/>
              <w:left w:val="single" w:sz="4" w:space="0" w:color="auto"/>
              <w:bottom w:val="single" w:sz="4" w:space="0" w:color="auto"/>
              <w:right w:val="single" w:sz="4" w:space="0" w:color="auto"/>
            </w:tcBorders>
          </w:tcPr>
          <w:p w:rsidR="00C253F8" w:rsidRPr="005E7A9D" w:rsidRDefault="00C253F8" w:rsidP="00C253F8">
            <w:pPr>
              <w:rPr>
                <w:rFonts w:ascii="Sylfaen" w:hAnsi="Sylfaen"/>
                <w:b/>
                <w:sz w:val="16"/>
                <w:szCs w:val="16"/>
              </w:rPr>
            </w:pPr>
            <w:r w:rsidRPr="005E7A9D">
              <w:rPr>
                <w:rFonts w:ascii="Sylfaen" w:hAnsi="Sylfaen"/>
                <w:b/>
                <w:sz w:val="16"/>
                <w:szCs w:val="16"/>
              </w:rPr>
              <w:t>15511600</w:t>
            </w:r>
          </w:p>
        </w:tc>
        <w:tc>
          <w:tcPr>
            <w:tcW w:w="970"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eastAsia="Tahoma" w:hAnsi="Sylfaen" w:cs="Tahoma"/>
                <w:sz w:val="16"/>
                <w:szCs w:val="16"/>
              </w:rPr>
            </w:pPr>
            <w:r w:rsidRPr="001D0CA2">
              <w:rPr>
                <w:rFonts w:ascii="Sylfaen" w:eastAsia="Tahoma" w:hAnsi="Sylfaen" w:cs="Tahoma"/>
                <w:sz w:val="16"/>
                <w:szCs w:val="16"/>
              </w:rPr>
              <w:t>Խտացրած կաթ</w:t>
            </w:r>
          </w:p>
        </w:tc>
        <w:tc>
          <w:tcPr>
            <w:tcW w:w="830"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hAnsi="Sylfaen"/>
                <w:sz w:val="16"/>
                <w:szCs w:val="16"/>
              </w:rPr>
            </w:pPr>
            <w:r w:rsidRPr="001D0CA2">
              <w:rPr>
                <w:rFonts w:ascii="Sylfaen" w:hAnsi="Sylfaen"/>
                <w:sz w:val="16"/>
                <w:szCs w:val="16"/>
              </w:rPr>
              <w:t>ՀՀ կամ համարժեք</w:t>
            </w:r>
          </w:p>
        </w:tc>
        <w:tc>
          <w:tcPr>
            <w:tcW w:w="4131" w:type="dxa"/>
            <w:gridSpan w:val="2"/>
            <w:tcBorders>
              <w:top w:val="single" w:sz="4" w:space="0" w:color="auto"/>
              <w:left w:val="single" w:sz="4" w:space="0" w:color="auto"/>
              <w:bottom w:val="single" w:sz="4" w:space="0" w:color="auto"/>
              <w:right w:val="single" w:sz="4" w:space="0" w:color="auto"/>
            </w:tcBorders>
          </w:tcPr>
          <w:p w:rsidR="00C253F8" w:rsidRPr="005E7A9D" w:rsidRDefault="00C253F8" w:rsidP="00C253F8">
            <w:pPr>
              <w:jc w:val="center"/>
              <w:rPr>
                <w:rFonts w:ascii="Arial Unicode" w:hAnsi="Arial Unicode"/>
                <w:color w:val="000000"/>
                <w:sz w:val="16"/>
                <w:szCs w:val="16"/>
                <w:shd w:val="clear" w:color="auto" w:fill="FFFFFF"/>
              </w:rPr>
            </w:pPr>
            <w:r w:rsidRPr="005E7A9D">
              <w:rPr>
                <w:rFonts w:ascii="Arial Unicode" w:hAnsi="Arial Unicode"/>
                <w:color w:val="000000"/>
                <w:sz w:val="16"/>
                <w:szCs w:val="16"/>
                <w:shd w:val="clear" w:color="auto" w:fill="FFFFFF"/>
              </w:rPr>
              <w:t>Խտացրած կաթ շաքարով, խոնավությունը</w:t>
            </w:r>
            <w:proofErr w:type="gramStart"/>
            <w:r w:rsidRPr="005E7A9D">
              <w:rPr>
                <w:rFonts w:ascii="Arial Unicode" w:hAnsi="Arial Unicode"/>
                <w:color w:val="000000"/>
                <w:sz w:val="16"/>
                <w:szCs w:val="16"/>
                <w:shd w:val="clear" w:color="auto" w:fill="FFFFFF"/>
              </w:rPr>
              <w:t>`  26,5</w:t>
            </w:r>
            <w:proofErr w:type="gramEnd"/>
            <w:r w:rsidRPr="005E7A9D">
              <w:rPr>
                <w:rFonts w:ascii="Arial Unicode" w:hAnsi="Arial Unicode"/>
                <w:color w:val="000000"/>
                <w:sz w:val="16"/>
                <w:szCs w:val="16"/>
                <w:shd w:val="clear" w:color="auto" w:fill="FFFFFF"/>
              </w:rPr>
              <w:t xml:space="preserve">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Մինչև 380գ տարաներով: </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eastAsia="Tahoma" w:hAnsi="Sylfaen" w:cs="Tahoma"/>
                <w:color w:val="FF0000"/>
                <w:sz w:val="16"/>
                <w:szCs w:val="16"/>
                <w:lang w:val="ru-RU"/>
              </w:rPr>
            </w:pPr>
            <w:r w:rsidRPr="00CE419C">
              <w:rPr>
                <w:rFonts w:ascii="Sylfaen" w:eastAsia="Tahoma" w:hAnsi="Sylfaen" w:cs="Tahoma"/>
                <w:color w:val="FF0000"/>
                <w:sz w:val="16"/>
                <w:szCs w:val="16"/>
                <w:lang w:val="ru-RU"/>
              </w:rPr>
              <w:t>հատ</w:t>
            </w:r>
          </w:p>
        </w:tc>
        <w:tc>
          <w:tcPr>
            <w:tcW w:w="709" w:type="dxa"/>
            <w:tcBorders>
              <w:top w:val="single" w:sz="4" w:space="0" w:color="auto"/>
              <w:left w:val="single" w:sz="4" w:space="0" w:color="auto"/>
              <w:bottom w:val="single" w:sz="4" w:space="0" w:color="auto"/>
              <w:right w:val="single" w:sz="4" w:space="0" w:color="auto"/>
            </w:tcBorders>
          </w:tcPr>
          <w:p w:rsidR="00C253F8" w:rsidRPr="00B41E16" w:rsidRDefault="00B41E16" w:rsidP="00C253F8">
            <w:pPr>
              <w:rPr>
                <w:rFonts w:ascii="Sylfaen" w:hAnsi="Sylfaen"/>
                <w:color w:val="FF0000"/>
                <w:sz w:val="16"/>
                <w:szCs w:val="16"/>
              </w:rPr>
            </w:pPr>
            <w:r>
              <w:rPr>
                <w:rFonts w:ascii="Sylfaen" w:hAnsi="Sylfaen"/>
                <w:color w:val="FF0000"/>
                <w:sz w:val="16"/>
                <w:szCs w:val="16"/>
              </w:rPr>
              <w:t>800</w:t>
            </w:r>
          </w:p>
        </w:tc>
        <w:tc>
          <w:tcPr>
            <w:tcW w:w="1134" w:type="dxa"/>
            <w:gridSpan w:val="2"/>
            <w:tcBorders>
              <w:top w:val="single" w:sz="4" w:space="0" w:color="auto"/>
              <w:left w:val="single" w:sz="4" w:space="0" w:color="auto"/>
              <w:bottom w:val="single" w:sz="4" w:space="0" w:color="auto"/>
              <w:right w:val="single" w:sz="4" w:space="0" w:color="auto"/>
            </w:tcBorders>
          </w:tcPr>
          <w:p w:rsidR="00C253F8" w:rsidRPr="00CE419C" w:rsidRDefault="00C253F8" w:rsidP="00C253F8">
            <w:pPr>
              <w:rPr>
                <w:rFonts w:ascii="Sylfaen" w:hAnsi="Sylfaen"/>
                <w:color w:val="FF0000"/>
                <w:sz w:val="16"/>
                <w:szCs w:val="16"/>
                <w:lang w:val="ru-RU"/>
              </w:rPr>
            </w:pPr>
            <w:r w:rsidRPr="00CE419C">
              <w:rPr>
                <w:rFonts w:ascii="Sylfaen" w:hAnsi="Sylfaen"/>
                <w:color w:val="FF0000"/>
                <w:sz w:val="16"/>
                <w:szCs w:val="16"/>
                <w:lang w:val="ru-RU"/>
              </w:rPr>
              <w:t>36000</w:t>
            </w:r>
          </w:p>
        </w:tc>
        <w:tc>
          <w:tcPr>
            <w:tcW w:w="992" w:type="dxa"/>
            <w:tcBorders>
              <w:top w:val="single" w:sz="4" w:space="0" w:color="auto"/>
              <w:left w:val="single" w:sz="4" w:space="0" w:color="auto"/>
              <w:bottom w:val="single" w:sz="4" w:space="0" w:color="auto"/>
              <w:right w:val="single" w:sz="4" w:space="0" w:color="auto"/>
            </w:tcBorders>
          </w:tcPr>
          <w:p w:rsidR="00C253F8" w:rsidRPr="00B41E16" w:rsidRDefault="00B41E16" w:rsidP="00C253F8">
            <w:pPr>
              <w:rPr>
                <w:rFonts w:ascii="Sylfaen" w:hAnsi="Sylfaen"/>
                <w:color w:val="FF0000"/>
                <w:sz w:val="16"/>
                <w:szCs w:val="16"/>
              </w:rPr>
            </w:pPr>
            <w:r>
              <w:rPr>
                <w:rFonts w:ascii="Sylfaen" w:hAnsi="Sylfaen"/>
                <w:color w:val="FF0000"/>
                <w:sz w:val="16"/>
                <w:szCs w:val="16"/>
              </w:rPr>
              <w:t>45</w:t>
            </w:r>
          </w:p>
        </w:tc>
        <w:tc>
          <w:tcPr>
            <w:tcW w:w="1654" w:type="dxa"/>
            <w:tcBorders>
              <w:top w:val="single" w:sz="4" w:space="0" w:color="auto"/>
              <w:left w:val="single" w:sz="4" w:space="0" w:color="auto"/>
              <w:bottom w:val="single" w:sz="4" w:space="0" w:color="auto"/>
              <w:right w:val="single" w:sz="4" w:space="0" w:color="auto"/>
            </w:tcBorders>
          </w:tcPr>
          <w:p w:rsidR="00C253F8" w:rsidRDefault="00C253F8" w:rsidP="00C253F8">
            <w:pPr>
              <w:rPr>
                <w:rFonts w:ascii="Sylfaen" w:hAnsi="Sylfaen"/>
                <w:sz w:val="16"/>
                <w:szCs w:val="16"/>
                <w:lang w:val="hy-AM"/>
              </w:rPr>
            </w:pPr>
            <w:r>
              <w:rPr>
                <w:rFonts w:ascii="Sylfaen" w:hAnsi="Sylfaen"/>
                <w:sz w:val="16"/>
                <w:szCs w:val="16"/>
                <w:lang w:val="hy-AM"/>
              </w:rPr>
              <w:t>Վեդի համանյք</w:t>
            </w:r>
          </w:p>
          <w:p w:rsidR="00C253F8" w:rsidRDefault="00C253F8" w:rsidP="00C253F8">
            <w:pPr>
              <w:rPr>
                <w:rFonts w:ascii="Sylfaen" w:hAnsi="Sylfaen"/>
                <w:sz w:val="16"/>
                <w:szCs w:val="16"/>
                <w:lang w:val="hy-AM"/>
              </w:rPr>
            </w:pPr>
          </w:p>
          <w:p w:rsidR="00C253F8" w:rsidRDefault="00C253F8" w:rsidP="00C253F8">
            <w:pPr>
              <w:rPr>
                <w:rFonts w:ascii="Sylfaen" w:hAnsi="Sylfaen"/>
                <w:sz w:val="16"/>
                <w:szCs w:val="16"/>
                <w:lang w:val="hy-AM"/>
              </w:rPr>
            </w:pPr>
            <w:r>
              <w:rPr>
                <w:rFonts w:ascii="Sylfaen" w:hAnsi="Sylfaen"/>
                <w:sz w:val="16"/>
                <w:szCs w:val="16"/>
                <w:lang w:val="hy-AM"/>
              </w:rPr>
              <w:t xml:space="preserve">Գ. Վանաշեն </w:t>
            </w:r>
          </w:p>
          <w:p w:rsidR="00C253F8" w:rsidRDefault="00C253F8" w:rsidP="00C253F8">
            <w:pPr>
              <w:rPr>
                <w:rFonts w:ascii="Sylfaen" w:hAnsi="Sylfaen"/>
                <w:sz w:val="16"/>
                <w:szCs w:val="16"/>
                <w:lang w:val="hy-AM"/>
              </w:rPr>
            </w:pPr>
          </w:p>
          <w:p w:rsidR="00C253F8" w:rsidRPr="00C253F8" w:rsidRDefault="00C253F8" w:rsidP="00C253F8">
            <w:pPr>
              <w:jc w:val="center"/>
              <w:rPr>
                <w:rFonts w:ascii="Sylfaen" w:hAnsi="Sylfaen"/>
                <w:sz w:val="16"/>
                <w:szCs w:val="16"/>
                <w:lang w:val="ru-RU"/>
              </w:rPr>
            </w:pPr>
            <w:r>
              <w:rPr>
                <w:rFonts w:ascii="Sylfaen" w:hAnsi="Sylfaen"/>
                <w:sz w:val="16"/>
                <w:szCs w:val="16"/>
                <w:lang w:val="hy-AM"/>
              </w:rPr>
              <w:t>Կ. Ալոյան 24</w:t>
            </w:r>
          </w:p>
        </w:tc>
        <w:tc>
          <w:tcPr>
            <w:tcW w:w="992" w:type="dxa"/>
            <w:gridSpan w:val="2"/>
            <w:tcBorders>
              <w:top w:val="single" w:sz="4" w:space="0" w:color="auto"/>
              <w:left w:val="single" w:sz="4" w:space="0" w:color="auto"/>
              <w:bottom w:val="single" w:sz="4" w:space="0" w:color="auto"/>
              <w:right w:val="single" w:sz="4" w:space="0" w:color="auto"/>
            </w:tcBorders>
          </w:tcPr>
          <w:p w:rsidR="00C253F8" w:rsidRPr="002910C2" w:rsidRDefault="00B41E16" w:rsidP="00C253F8">
            <w:pPr>
              <w:rPr>
                <w:rFonts w:ascii="Sylfaen" w:hAnsi="Sylfaen"/>
                <w:color w:val="FF0000"/>
                <w:sz w:val="16"/>
                <w:szCs w:val="16"/>
              </w:rPr>
            </w:pPr>
            <w:r w:rsidRPr="002910C2">
              <w:rPr>
                <w:rFonts w:ascii="Sylfaen" w:hAnsi="Sylfaen"/>
                <w:color w:val="FF0000"/>
                <w:sz w:val="16"/>
                <w:szCs w:val="16"/>
              </w:rPr>
              <w:t>45</w:t>
            </w:r>
          </w:p>
        </w:tc>
        <w:tc>
          <w:tcPr>
            <w:tcW w:w="1984" w:type="dxa"/>
            <w:gridSpan w:val="3"/>
            <w:tcBorders>
              <w:top w:val="single" w:sz="4" w:space="0" w:color="auto"/>
              <w:left w:val="single" w:sz="4" w:space="0" w:color="auto"/>
              <w:bottom w:val="single" w:sz="4" w:space="0" w:color="auto"/>
              <w:right w:val="single" w:sz="4" w:space="0" w:color="auto"/>
            </w:tcBorders>
          </w:tcPr>
          <w:p w:rsidR="00C253F8" w:rsidRPr="00C253F8" w:rsidRDefault="00C253F8" w:rsidP="00C253F8">
            <w:pPr>
              <w:jc w:val="center"/>
              <w:rPr>
                <w:rFonts w:ascii="GHEA Grapalat" w:hAnsi="GHEA Grapalat"/>
                <w:b/>
                <w:sz w:val="16"/>
                <w:szCs w:val="16"/>
                <w:lang w:val="ru-RU"/>
              </w:rPr>
            </w:pPr>
            <w:r w:rsidRPr="001D0CA2">
              <w:rPr>
                <w:rFonts w:ascii="GHEA Grapalat" w:hAnsi="GHEA Grapalat"/>
                <w:b/>
                <w:sz w:val="16"/>
                <w:szCs w:val="16"/>
              </w:rPr>
              <w:t>Պայմանագիրը</w:t>
            </w:r>
            <w:r w:rsidRPr="00C253F8">
              <w:rPr>
                <w:rFonts w:ascii="GHEA Grapalat" w:hAnsi="GHEA Grapalat"/>
                <w:b/>
                <w:sz w:val="16"/>
                <w:szCs w:val="16"/>
                <w:lang w:val="ru-RU"/>
              </w:rPr>
              <w:t xml:space="preserve"> </w:t>
            </w:r>
            <w:r w:rsidRPr="001D0CA2">
              <w:rPr>
                <w:rFonts w:ascii="GHEA Grapalat" w:hAnsi="GHEA Grapalat"/>
                <w:b/>
                <w:sz w:val="16"/>
                <w:szCs w:val="16"/>
              </w:rPr>
              <w:t>ուժի</w:t>
            </w:r>
            <w:r w:rsidRPr="00C253F8">
              <w:rPr>
                <w:rFonts w:ascii="GHEA Grapalat" w:hAnsi="GHEA Grapalat"/>
                <w:b/>
                <w:sz w:val="16"/>
                <w:szCs w:val="16"/>
                <w:lang w:val="ru-RU"/>
              </w:rPr>
              <w:t xml:space="preserve"> </w:t>
            </w:r>
            <w:r w:rsidRPr="001D0CA2">
              <w:rPr>
                <w:rFonts w:ascii="GHEA Grapalat" w:hAnsi="GHEA Grapalat"/>
                <w:b/>
                <w:sz w:val="16"/>
                <w:szCs w:val="16"/>
              </w:rPr>
              <w:t>մեջ</w:t>
            </w:r>
            <w:r w:rsidRPr="00C253F8">
              <w:rPr>
                <w:rFonts w:ascii="GHEA Grapalat" w:hAnsi="GHEA Grapalat"/>
                <w:b/>
                <w:sz w:val="16"/>
                <w:szCs w:val="16"/>
                <w:lang w:val="ru-RU"/>
              </w:rPr>
              <w:t xml:space="preserve"> </w:t>
            </w:r>
            <w:r w:rsidRPr="001D0CA2">
              <w:rPr>
                <w:rFonts w:ascii="GHEA Grapalat" w:hAnsi="GHEA Grapalat"/>
                <w:b/>
                <w:sz w:val="16"/>
                <w:szCs w:val="16"/>
              </w:rPr>
              <w:t>մտնելուց</w:t>
            </w:r>
            <w:r w:rsidRPr="00C253F8">
              <w:rPr>
                <w:rFonts w:ascii="GHEA Grapalat" w:hAnsi="GHEA Grapalat"/>
                <w:b/>
                <w:sz w:val="16"/>
                <w:szCs w:val="16"/>
                <w:lang w:val="ru-RU"/>
              </w:rPr>
              <w:t xml:space="preserve"> 20 </w:t>
            </w:r>
            <w:r>
              <w:rPr>
                <w:rFonts w:ascii="GHEA Grapalat" w:hAnsi="GHEA Grapalat"/>
                <w:b/>
                <w:sz w:val="16"/>
                <w:szCs w:val="16"/>
              </w:rPr>
              <w:t>օրացույցային</w:t>
            </w:r>
            <w:r w:rsidRPr="00C253F8">
              <w:rPr>
                <w:rFonts w:ascii="GHEA Grapalat" w:hAnsi="GHEA Grapalat"/>
                <w:b/>
                <w:sz w:val="16"/>
                <w:szCs w:val="16"/>
                <w:lang w:val="ru-RU"/>
              </w:rPr>
              <w:t xml:space="preserve"> </w:t>
            </w:r>
            <w:r>
              <w:rPr>
                <w:rFonts w:ascii="GHEA Grapalat" w:hAnsi="GHEA Grapalat"/>
                <w:b/>
                <w:sz w:val="16"/>
                <w:szCs w:val="16"/>
              </w:rPr>
              <w:t>օր</w:t>
            </w:r>
            <w:r w:rsidRPr="00C253F8">
              <w:rPr>
                <w:rFonts w:ascii="GHEA Grapalat" w:hAnsi="GHEA Grapalat"/>
                <w:b/>
                <w:sz w:val="16"/>
                <w:szCs w:val="16"/>
                <w:lang w:val="ru-RU"/>
              </w:rPr>
              <w:t xml:space="preserve"> </w:t>
            </w:r>
            <w:r>
              <w:rPr>
                <w:rFonts w:ascii="GHEA Grapalat" w:hAnsi="GHEA Grapalat"/>
                <w:b/>
                <w:sz w:val="16"/>
                <w:szCs w:val="16"/>
              </w:rPr>
              <w:t>հետո</w:t>
            </w:r>
            <w:r w:rsidRPr="00C253F8">
              <w:rPr>
                <w:rFonts w:ascii="GHEA Grapalat" w:hAnsi="GHEA Grapalat"/>
                <w:b/>
                <w:sz w:val="16"/>
                <w:szCs w:val="16"/>
                <w:lang w:val="ru-RU"/>
              </w:rPr>
              <w:t xml:space="preserve">--15.12.2022 </w:t>
            </w:r>
            <w:r>
              <w:rPr>
                <w:rFonts w:ascii="GHEA Grapalat" w:hAnsi="GHEA Grapalat"/>
                <w:b/>
                <w:sz w:val="16"/>
                <w:szCs w:val="16"/>
              </w:rPr>
              <w:t>թ</w:t>
            </w:r>
            <w:r w:rsidRPr="00C253F8">
              <w:rPr>
                <w:rFonts w:ascii="GHEA Grapalat" w:hAnsi="GHEA Grapalat"/>
                <w:b/>
                <w:sz w:val="16"/>
                <w:szCs w:val="16"/>
                <w:lang w:val="ru-RU"/>
              </w:rPr>
              <w:t xml:space="preserve">. </w:t>
            </w:r>
            <w:r>
              <w:rPr>
                <w:rFonts w:ascii="GHEA Grapalat" w:hAnsi="GHEA Grapalat"/>
                <w:b/>
                <w:sz w:val="16"/>
                <w:szCs w:val="16"/>
              </w:rPr>
              <w:t>Համաձայն</w:t>
            </w:r>
            <w:r w:rsidRPr="00C253F8">
              <w:rPr>
                <w:rFonts w:ascii="GHEA Grapalat" w:hAnsi="GHEA Grapalat"/>
                <w:b/>
                <w:sz w:val="16"/>
                <w:szCs w:val="16"/>
                <w:lang w:val="ru-RU"/>
              </w:rPr>
              <w:t xml:space="preserve"> </w:t>
            </w:r>
            <w:r>
              <w:rPr>
                <w:rFonts w:ascii="GHEA Grapalat" w:hAnsi="GHEA Grapalat"/>
                <w:b/>
                <w:sz w:val="16"/>
                <w:szCs w:val="16"/>
              </w:rPr>
              <w:t>գնորդի</w:t>
            </w:r>
            <w:r w:rsidRPr="00C253F8">
              <w:rPr>
                <w:rFonts w:ascii="GHEA Grapalat" w:hAnsi="GHEA Grapalat"/>
                <w:b/>
                <w:sz w:val="16"/>
                <w:szCs w:val="16"/>
                <w:lang w:val="ru-RU"/>
              </w:rPr>
              <w:t xml:space="preserve"> </w:t>
            </w:r>
            <w:r>
              <w:rPr>
                <w:rFonts w:ascii="GHEA Grapalat" w:hAnsi="GHEA Grapalat"/>
                <w:b/>
                <w:sz w:val="16"/>
                <w:szCs w:val="16"/>
              </w:rPr>
              <w:t>կողմից</w:t>
            </w:r>
            <w:r w:rsidRPr="00C253F8">
              <w:rPr>
                <w:rFonts w:ascii="GHEA Grapalat" w:hAnsi="GHEA Grapalat"/>
                <w:b/>
                <w:sz w:val="16"/>
                <w:szCs w:val="16"/>
                <w:lang w:val="ru-RU"/>
              </w:rPr>
              <w:t xml:space="preserve"> </w:t>
            </w:r>
            <w:r>
              <w:rPr>
                <w:rFonts w:ascii="GHEA Grapalat" w:hAnsi="GHEA Grapalat"/>
                <w:b/>
                <w:sz w:val="16"/>
                <w:szCs w:val="16"/>
              </w:rPr>
              <w:t>նախ</w:t>
            </w:r>
            <w:r w:rsidRPr="005E7A9D">
              <w:rPr>
                <w:rFonts w:ascii="GHEA Grapalat" w:hAnsi="GHEA Grapalat"/>
                <w:b/>
                <w:sz w:val="16"/>
                <w:szCs w:val="16"/>
              </w:rPr>
              <w:t>օ</w:t>
            </w:r>
            <w:r w:rsidRPr="001D0CA2">
              <w:rPr>
                <w:rFonts w:ascii="GHEA Grapalat" w:hAnsi="GHEA Grapalat"/>
                <w:b/>
                <w:sz w:val="16"/>
                <w:szCs w:val="16"/>
              </w:rPr>
              <w:t>րոք</w:t>
            </w:r>
            <w:r w:rsidRPr="00C253F8">
              <w:rPr>
                <w:rFonts w:ascii="GHEA Grapalat" w:hAnsi="GHEA Grapalat"/>
                <w:b/>
                <w:sz w:val="16"/>
                <w:szCs w:val="16"/>
                <w:lang w:val="ru-RU"/>
              </w:rPr>
              <w:t xml:space="preserve"> </w:t>
            </w:r>
            <w:r w:rsidRPr="001D0CA2">
              <w:rPr>
                <w:rFonts w:ascii="GHEA Grapalat" w:hAnsi="GHEA Grapalat"/>
                <w:b/>
                <w:sz w:val="16"/>
                <w:szCs w:val="16"/>
              </w:rPr>
              <w:t>ներկայացված</w:t>
            </w:r>
            <w:r w:rsidRPr="00C253F8">
              <w:rPr>
                <w:rFonts w:ascii="GHEA Grapalat" w:hAnsi="GHEA Grapalat"/>
                <w:b/>
                <w:sz w:val="16"/>
                <w:szCs w:val="16"/>
                <w:lang w:val="ru-RU"/>
              </w:rPr>
              <w:t xml:space="preserve"> </w:t>
            </w:r>
            <w:r w:rsidRPr="001D0CA2">
              <w:rPr>
                <w:rFonts w:ascii="GHEA Grapalat" w:hAnsi="GHEA Grapalat"/>
                <w:b/>
                <w:sz w:val="16"/>
                <w:szCs w:val="16"/>
              </w:rPr>
              <w:t>պատվերի</w:t>
            </w:r>
          </w:p>
        </w:tc>
      </w:tr>
      <w:tr w:rsidR="00C253F8" w:rsidRPr="005B5F33" w:rsidTr="002910C2">
        <w:trPr>
          <w:gridAfter w:val="1"/>
          <w:wAfter w:w="94" w:type="dxa"/>
          <w:trHeight w:val="2249"/>
        </w:trPr>
        <w:tc>
          <w:tcPr>
            <w:tcW w:w="720"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rPr>
                <w:rFonts w:ascii="Sylfaen" w:hAnsi="Sylfaen"/>
                <w:sz w:val="16"/>
                <w:szCs w:val="16"/>
              </w:rPr>
            </w:pPr>
            <w:r>
              <w:rPr>
                <w:rFonts w:ascii="Sylfaen" w:hAnsi="Sylfaen"/>
                <w:sz w:val="16"/>
                <w:szCs w:val="16"/>
              </w:rPr>
              <w:t>6</w:t>
            </w:r>
          </w:p>
        </w:tc>
        <w:tc>
          <w:tcPr>
            <w:tcW w:w="1080" w:type="dxa"/>
            <w:tcBorders>
              <w:top w:val="single" w:sz="4" w:space="0" w:color="auto"/>
              <w:left w:val="single" w:sz="4" w:space="0" w:color="auto"/>
              <w:bottom w:val="single" w:sz="4" w:space="0" w:color="auto"/>
              <w:right w:val="single" w:sz="4" w:space="0" w:color="auto"/>
            </w:tcBorders>
          </w:tcPr>
          <w:p w:rsidR="00C253F8" w:rsidRDefault="00C253F8" w:rsidP="00C253F8">
            <w:pPr>
              <w:rPr>
                <w:rFonts w:ascii="Sylfaen" w:hAnsi="Sylfaen"/>
                <w:b/>
                <w:sz w:val="16"/>
                <w:szCs w:val="16"/>
              </w:rPr>
            </w:pPr>
          </w:p>
          <w:p w:rsidR="00C253F8" w:rsidRDefault="00C253F8" w:rsidP="00C253F8">
            <w:pPr>
              <w:rPr>
                <w:rFonts w:ascii="Sylfaen" w:hAnsi="Sylfaen"/>
                <w:b/>
                <w:sz w:val="16"/>
                <w:szCs w:val="16"/>
              </w:rPr>
            </w:pPr>
          </w:p>
          <w:p w:rsidR="00C253F8" w:rsidRPr="009856F6" w:rsidRDefault="00C253F8" w:rsidP="00C253F8">
            <w:pPr>
              <w:rPr>
                <w:rFonts w:ascii="Sylfaen" w:hAnsi="Sylfaen"/>
                <w:b/>
                <w:sz w:val="16"/>
                <w:szCs w:val="16"/>
              </w:rPr>
            </w:pPr>
            <w:r w:rsidRPr="009856F6">
              <w:rPr>
                <w:rFonts w:ascii="Sylfaen" w:hAnsi="Sylfaen"/>
                <w:b/>
                <w:sz w:val="16"/>
                <w:szCs w:val="16"/>
              </w:rPr>
              <w:t>03221124</w:t>
            </w:r>
          </w:p>
        </w:tc>
        <w:tc>
          <w:tcPr>
            <w:tcW w:w="970" w:type="dxa"/>
            <w:tcBorders>
              <w:top w:val="single" w:sz="4" w:space="0" w:color="auto"/>
              <w:left w:val="single" w:sz="4" w:space="0" w:color="auto"/>
              <w:bottom w:val="single" w:sz="4" w:space="0" w:color="auto"/>
              <w:right w:val="single" w:sz="4" w:space="0" w:color="auto"/>
            </w:tcBorders>
          </w:tcPr>
          <w:p w:rsidR="00C253F8" w:rsidRDefault="00C253F8" w:rsidP="00C253F8">
            <w:pPr>
              <w:rPr>
                <w:rFonts w:ascii="Sylfaen" w:eastAsia="Tahoma" w:hAnsi="Sylfaen" w:cs="Tahoma"/>
                <w:sz w:val="16"/>
                <w:szCs w:val="16"/>
              </w:rPr>
            </w:pPr>
          </w:p>
          <w:p w:rsidR="00C253F8" w:rsidRDefault="00C253F8" w:rsidP="00C253F8">
            <w:pPr>
              <w:rPr>
                <w:rFonts w:ascii="Sylfaen" w:eastAsia="Tahoma" w:hAnsi="Sylfaen" w:cs="Tahoma"/>
                <w:sz w:val="16"/>
                <w:szCs w:val="16"/>
              </w:rPr>
            </w:pPr>
          </w:p>
          <w:p w:rsidR="00C253F8" w:rsidRPr="001D0CA2" w:rsidRDefault="00C253F8" w:rsidP="00C253F8">
            <w:pPr>
              <w:rPr>
                <w:rFonts w:ascii="Sylfaen" w:eastAsia="Tahoma" w:hAnsi="Sylfaen" w:cs="Tahoma"/>
                <w:sz w:val="16"/>
                <w:szCs w:val="16"/>
              </w:rPr>
            </w:pPr>
            <w:r w:rsidRPr="001D0CA2">
              <w:rPr>
                <w:rFonts w:ascii="Sylfaen" w:eastAsia="Tahoma" w:hAnsi="Sylfaen" w:cs="Tahoma"/>
                <w:sz w:val="16"/>
                <w:szCs w:val="16"/>
              </w:rPr>
              <w:t xml:space="preserve">Վարունգ </w:t>
            </w:r>
          </w:p>
        </w:tc>
        <w:tc>
          <w:tcPr>
            <w:tcW w:w="851" w:type="dxa"/>
            <w:gridSpan w:val="2"/>
            <w:tcBorders>
              <w:top w:val="single" w:sz="4" w:space="0" w:color="auto"/>
              <w:left w:val="single" w:sz="4" w:space="0" w:color="auto"/>
              <w:bottom w:val="single" w:sz="4" w:space="0" w:color="auto"/>
              <w:right w:val="single" w:sz="4" w:space="0" w:color="auto"/>
            </w:tcBorders>
          </w:tcPr>
          <w:p w:rsidR="00C253F8" w:rsidRDefault="00C253F8" w:rsidP="00C253F8">
            <w:pPr>
              <w:rPr>
                <w:rFonts w:ascii="Sylfaen" w:hAnsi="Sylfaen"/>
                <w:sz w:val="16"/>
                <w:szCs w:val="16"/>
              </w:rPr>
            </w:pPr>
          </w:p>
          <w:p w:rsidR="00C253F8" w:rsidRDefault="00C253F8" w:rsidP="00C253F8">
            <w:pPr>
              <w:rPr>
                <w:rFonts w:ascii="Sylfaen" w:hAnsi="Sylfaen"/>
                <w:sz w:val="16"/>
                <w:szCs w:val="16"/>
              </w:rPr>
            </w:pPr>
          </w:p>
          <w:p w:rsidR="00C253F8" w:rsidRPr="001D0CA2" w:rsidRDefault="00C253F8" w:rsidP="00C253F8">
            <w:pPr>
              <w:rPr>
                <w:rFonts w:ascii="Sylfaen" w:hAnsi="Sylfaen"/>
                <w:sz w:val="16"/>
                <w:szCs w:val="16"/>
              </w:rPr>
            </w:pPr>
            <w:r w:rsidRPr="001D0CA2">
              <w:rPr>
                <w:rFonts w:ascii="Sylfaen" w:hAnsi="Sylfaen"/>
                <w:sz w:val="16"/>
                <w:szCs w:val="16"/>
              </w:rPr>
              <w:t>ՀՀ կամ համարժեք</w:t>
            </w:r>
          </w:p>
        </w:tc>
        <w:tc>
          <w:tcPr>
            <w:tcW w:w="4110" w:type="dxa"/>
            <w:tcBorders>
              <w:top w:val="single" w:sz="4" w:space="0" w:color="auto"/>
              <w:left w:val="single" w:sz="4" w:space="0" w:color="auto"/>
              <w:bottom w:val="single" w:sz="4" w:space="0" w:color="auto"/>
              <w:right w:val="single" w:sz="4" w:space="0" w:color="auto"/>
            </w:tcBorders>
          </w:tcPr>
          <w:p w:rsidR="00C253F8" w:rsidRPr="009856F6" w:rsidRDefault="00C253F8" w:rsidP="00C253F8">
            <w:pPr>
              <w:jc w:val="center"/>
              <w:rPr>
                <w:rFonts w:ascii="Sylfaen" w:hAnsi="Sylfaen" w:cs="Sylfaen"/>
                <w:sz w:val="16"/>
                <w:szCs w:val="16"/>
              </w:rPr>
            </w:pPr>
          </w:p>
          <w:p w:rsidR="00C253F8" w:rsidRPr="009856F6" w:rsidRDefault="00C253F8" w:rsidP="00C253F8">
            <w:pPr>
              <w:jc w:val="center"/>
              <w:rPr>
                <w:rFonts w:ascii="Sylfaen" w:hAnsi="Sylfaen" w:cs="Sylfaen"/>
                <w:sz w:val="16"/>
                <w:szCs w:val="16"/>
              </w:rPr>
            </w:pPr>
            <w:r w:rsidRPr="009856F6">
              <w:rPr>
                <w:rFonts w:ascii="Sylfaen" w:hAnsi="Sylfaen" w:cs="Sylfaen"/>
                <w:sz w:val="16"/>
                <w:szCs w:val="16"/>
              </w:rPr>
              <w:t>Վարունգ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r w:rsidRPr="00CE419C">
              <w:rPr>
                <w:rFonts w:ascii="Sylfaen" w:eastAsia="Tahoma" w:hAnsi="Sylfaen" w:cs="Tahoma"/>
                <w:color w:val="FF0000"/>
                <w:sz w:val="16"/>
                <w:szCs w:val="16"/>
              </w:rPr>
              <w:t>կգ</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2910C2" w:rsidRDefault="002910C2" w:rsidP="00C253F8">
            <w:pPr>
              <w:jc w:val="center"/>
              <w:rPr>
                <w:rFonts w:ascii="Sylfaen" w:hAnsi="Sylfaen"/>
                <w:color w:val="FF0000"/>
                <w:sz w:val="16"/>
                <w:szCs w:val="16"/>
              </w:rPr>
            </w:pPr>
            <w:r>
              <w:rPr>
                <w:rFonts w:ascii="Sylfaen" w:hAnsi="Sylfaen"/>
                <w:color w:val="FF0000"/>
                <w:sz w:val="16"/>
                <w:szCs w:val="16"/>
              </w:rPr>
              <w:t>400</w:t>
            </w:r>
          </w:p>
        </w:tc>
        <w:tc>
          <w:tcPr>
            <w:tcW w:w="1111"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2910C2" w:rsidRDefault="002910C2" w:rsidP="00C253F8">
            <w:pPr>
              <w:jc w:val="center"/>
              <w:rPr>
                <w:rFonts w:ascii="Sylfaen" w:hAnsi="Sylfaen"/>
                <w:color w:val="FF0000"/>
                <w:sz w:val="16"/>
                <w:szCs w:val="16"/>
              </w:rPr>
            </w:pPr>
            <w:r>
              <w:rPr>
                <w:rFonts w:ascii="Sylfaen" w:hAnsi="Sylfaen"/>
                <w:color w:val="FF0000"/>
                <w:sz w:val="16"/>
                <w:szCs w:val="16"/>
              </w:rPr>
              <w:t>36000</w:t>
            </w:r>
          </w:p>
        </w:tc>
        <w:tc>
          <w:tcPr>
            <w:tcW w:w="1015" w:type="dxa"/>
            <w:gridSpan w:val="2"/>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2910C2" w:rsidRDefault="002910C2" w:rsidP="00C253F8">
            <w:pPr>
              <w:jc w:val="center"/>
              <w:rPr>
                <w:rFonts w:ascii="Sylfaen" w:hAnsi="Sylfaen"/>
                <w:color w:val="FF0000"/>
                <w:sz w:val="16"/>
                <w:szCs w:val="16"/>
              </w:rPr>
            </w:pPr>
            <w:r>
              <w:rPr>
                <w:rFonts w:ascii="Sylfaen" w:hAnsi="Sylfaen"/>
                <w:color w:val="FF0000"/>
                <w:sz w:val="16"/>
                <w:szCs w:val="16"/>
              </w:rPr>
              <w:t>90</w:t>
            </w:r>
          </w:p>
        </w:tc>
        <w:tc>
          <w:tcPr>
            <w:tcW w:w="1701" w:type="dxa"/>
            <w:gridSpan w:val="2"/>
            <w:tcBorders>
              <w:top w:val="single" w:sz="4" w:space="0" w:color="auto"/>
              <w:left w:val="single" w:sz="4" w:space="0" w:color="auto"/>
              <w:bottom w:val="single" w:sz="4" w:space="0" w:color="auto"/>
              <w:right w:val="single" w:sz="4" w:space="0" w:color="auto"/>
            </w:tcBorders>
          </w:tcPr>
          <w:p w:rsidR="00C253F8" w:rsidRPr="00CE419C" w:rsidRDefault="00C253F8" w:rsidP="00C253F8">
            <w:pPr>
              <w:rPr>
                <w:rFonts w:ascii="Sylfaen" w:hAnsi="Sylfaen"/>
                <w:color w:val="FF0000"/>
                <w:sz w:val="16"/>
                <w:szCs w:val="16"/>
                <w:lang w:val="hy-AM"/>
              </w:rPr>
            </w:pPr>
            <w:r w:rsidRPr="00CE419C">
              <w:rPr>
                <w:rFonts w:ascii="Sylfaen" w:hAnsi="Sylfaen"/>
                <w:color w:val="FF0000"/>
                <w:sz w:val="16"/>
                <w:szCs w:val="16"/>
                <w:lang w:val="hy-AM"/>
              </w:rPr>
              <w:t>Վեդի համանյք</w:t>
            </w:r>
          </w:p>
          <w:p w:rsidR="00C253F8" w:rsidRPr="00CE419C" w:rsidRDefault="00C253F8" w:rsidP="00C253F8">
            <w:pPr>
              <w:rPr>
                <w:rFonts w:ascii="Sylfaen" w:hAnsi="Sylfaen"/>
                <w:color w:val="FF0000"/>
                <w:sz w:val="16"/>
                <w:szCs w:val="16"/>
                <w:lang w:val="hy-AM"/>
              </w:rPr>
            </w:pPr>
          </w:p>
          <w:p w:rsidR="00C253F8" w:rsidRPr="00CE419C" w:rsidRDefault="00C253F8" w:rsidP="00C253F8">
            <w:pPr>
              <w:rPr>
                <w:rFonts w:ascii="Sylfaen" w:hAnsi="Sylfaen"/>
                <w:color w:val="FF0000"/>
                <w:sz w:val="16"/>
                <w:szCs w:val="16"/>
                <w:lang w:val="hy-AM"/>
              </w:rPr>
            </w:pPr>
            <w:r w:rsidRPr="00CE419C">
              <w:rPr>
                <w:rFonts w:ascii="Sylfaen" w:hAnsi="Sylfaen"/>
                <w:color w:val="FF0000"/>
                <w:sz w:val="16"/>
                <w:szCs w:val="16"/>
                <w:lang w:val="hy-AM"/>
              </w:rPr>
              <w:t xml:space="preserve">Գ. Վանաշեն </w:t>
            </w:r>
          </w:p>
          <w:p w:rsidR="00C253F8" w:rsidRPr="00CE419C" w:rsidRDefault="00C253F8" w:rsidP="00C253F8">
            <w:pPr>
              <w:rPr>
                <w:rFonts w:ascii="Sylfaen" w:hAnsi="Sylfaen"/>
                <w:color w:val="FF0000"/>
                <w:sz w:val="16"/>
                <w:szCs w:val="16"/>
                <w:lang w:val="hy-AM"/>
              </w:rPr>
            </w:pPr>
          </w:p>
          <w:p w:rsidR="00C253F8" w:rsidRPr="00CE419C" w:rsidRDefault="00C253F8" w:rsidP="00C253F8">
            <w:pPr>
              <w:rPr>
                <w:rFonts w:ascii="Sylfaen" w:hAnsi="Sylfaen"/>
                <w:color w:val="FF0000"/>
                <w:sz w:val="16"/>
                <w:szCs w:val="16"/>
                <w:lang w:val="ru-RU"/>
              </w:rPr>
            </w:pPr>
            <w:r w:rsidRPr="00CE419C">
              <w:rPr>
                <w:rFonts w:ascii="Sylfaen" w:hAnsi="Sylfaen"/>
                <w:color w:val="FF0000"/>
                <w:sz w:val="16"/>
                <w:szCs w:val="16"/>
                <w:lang w:val="hy-AM"/>
              </w:rPr>
              <w:t>Կ. Ալոյան 24</w:t>
            </w:r>
          </w:p>
        </w:tc>
        <w:tc>
          <w:tcPr>
            <w:tcW w:w="992" w:type="dxa"/>
            <w:gridSpan w:val="2"/>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lang w:val="ru-RU"/>
              </w:rPr>
            </w:pPr>
          </w:p>
          <w:p w:rsidR="00C253F8" w:rsidRPr="00CE419C" w:rsidRDefault="00C253F8" w:rsidP="00C253F8">
            <w:pPr>
              <w:jc w:val="center"/>
              <w:rPr>
                <w:rFonts w:ascii="Sylfaen" w:hAnsi="Sylfaen"/>
                <w:color w:val="FF0000"/>
                <w:sz w:val="16"/>
                <w:szCs w:val="16"/>
                <w:lang w:val="ru-RU"/>
              </w:rPr>
            </w:pPr>
          </w:p>
          <w:p w:rsidR="00C253F8" w:rsidRPr="002910C2" w:rsidRDefault="002910C2" w:rsidP="00C253F8">
            <w:pPr>
              <w:jc w:val="center"/>
              <w:rPr>
                <w:rFonts w:ascii="Sylfaen" w:hAnsi="Sylfaen"/>
                <w:color w:val="FF0000"/>
                <w:sz w:val="16"/>
                <w:szCs w:val="16"/>
              </w:rPr>
            </w:pPr>
            <w:r>
              <w:rPr>
                <w:rFonts w:ascii="Sylfaen" w:hAnsi="Sylfaen"/>
                <w:color w:val="FF0000"/>
                <w:sz w:val="16"/>
                <w:szCs w:val="16"/>
              </w:rPr>
              <w:t>90</w:t>
            </w:r>
          </w:p>
        </w:tc>
        <w:tc>
          <w:tcPr>
            <w:tcW w:w="1843" w:type="dxa"/>
            <w:tcBorders>
              <w:top w:val="single" w:sz="4" w:space="0" w:color="auto"/>
              <w:left w:val="single" w:sz="4" w:space="0" w:color="auto"/>
              <w:bottom w:val="single" w:sz="4" w:space="0" w:color="auto"/>
              <w:right w:val="single" w:sz="4" w:space="0" w:color="auto"/>
            </w:tcBorders>
          </w:tcPr>
          <w:p w:rsidR="00C253F8" w:rsidRPr="00C253F8" w:rsidRDefault="00C253F8" w:rsidP="00C253F8">
            <w:pPr>
              <w:jc w:val="center"/>
              <w:rPr>
                <w:rFonts w:ascii="GHEA Grapalat" w:hAnsi="GHEA Grapalat"/>
                <w:b/>
                <w:sz w:val="16"/>
                <w:szCs w:val="16"/>
                <w:lang w:val="ru-RU"/>
              </w:rPr>
            </w:pPr>
          </w:p>
          <w:p w:rsidR="00C253F8" w:rsidRPr="00C253F8" w:rsidRDefault="00C253F8" w:rsidP="00C253F8">
            <w:pPr>
              <w:jc w:val="center"/>
              <w:rPr>
                <w:rFonts w:ascii="GHEA Grapalat" w:hAnsi="GHEA Grapalat"/>
                <w:b/>
                <w:sz w:val="16"/>
                <w:szCs w:val="16"/>
                <w:lang w:val="ru-RU"/>
              </w:rPr>
            </w:pPr>
            <w:r w:rsidRPr="001D0CA2">
              <w:rPr>
                <w:rFonts w:ascii="GHEA Grapalat" w:hAnsi="GHEA Grapalat"/>
                <w:b/>
                <w:sz w:val="16"/>
                <w:szCs w:val="16"/>
              </w:rPr>
              <w:t>Պայմանագիրը</w:t>
            </w:r>
            <w:r w:rsidRPr="00C253F8">
              <w:rPr>
                <w:rFonts w:ascii="GHEA Grapalat" w:hAnsi="GHEA Grapalat"/>
                <w:b/>
                <w:sz w:val="16"/>
                <w:szCs w:val="16"/>
                <w:lang w:val="ru-RU"/>
              </w:rPr>
              <w:t xml:space="preserve"> </w:t>
            </w:r>
            <w:r w:rsidRPr="001D0CA2">
              <w:rPr>
                <w:rFonts w:ascii="GHEA Grapalat" w:hAnsi="GHEA Grapalat"/>
                <w:b/>
                <w:sz w:val="16"/>
                <w:szCs w:val="16"/>
              </w:rPr>
              <w:t>ուժի</w:t>
            </w:r>
            <w:r w:rsidRPr="00C253F8">
              <w:rPr>
                <w:rFonts w:ascii="GHEA Grapalat" w:hAnsi="GHEA Grapalat"/>
                <w:b/>
                <w:sz w:val="16"/>
                <w:szCs w:val="16"/>
                <w:lang w:val="ru-RU"/>
              </w:rPr>
              <w:t xml:space="preserve"> </w:t>
            </w:r>
            <w:r w:rsidRPr="001D0CA2">
              <w:rPr>
                <w:rFonts w:ascii="GHEA Grapalat" w:hAnsi="GHEA Grapalat"/>
                <w:b/>
                <w:sz w:val="16"/>
                <w:szCs w:val="16"/>
              </w:rPr>
              <w:t>մեջ</w:t>
            </w:r>
            <w:r w:rsidRPr="00C253F8">
              <w:rPr>
                <w:rFonts w:ascii="GHEA Grapalat" w:hAnsi="GHEA Grapalat"/>
                <w:b/>
                <w:sz w:val="16"/>
                <w:szCs w:val="16"/>
                <w:lang w:val="ru-RU"/>
              </w:rPr>
              <w:t xml:space="preserve"> </w:t>
            </w:r>
            <w:r w:rsidRPr="001D0CA2">
              <w:rPr>
                <w:rFonts w:ascii="GHEA Grapalat" w:hAnsi="GHEA Grapalat"/>
                <w:b/>
                <w:sz w:val="16"/>
                <w:szCs w:val="16"/>
              </w:rPr>
              <w:t>մտնելուց</w:t>
            </w:r>
            <w:r w:rsidRPr="00C253F8">
              <w:rPr>
                <w:rFonts w:ascii="GHEA Grapalat" w:hAnsi="GHEA Grapalat"/>
                <w:b/>
                <w:sz w:val="16"/>
                <w:szCs w:val="16"/>
                <w:lang w:val="ru-RU"/>
              </w:rPr>
              <w:t xml:space="preserve"> 20 </w:t>
            </w:r>
            <w:r>
              <w:rPr>
                <w:rFonts w:ascii="GHEA Grapalat" w:hAnsi="GHEA Grapalat"/>
                <w:b/>
                <w:sz w:val="16"/>
                <w:szCs w:val="16"/>
              </w:rPr>
              <w:t>օրացույցային</w:t>
            </w:r>
            <w:r w:rsidRPr="00C253F8">
              <w:rPr>
                <w:rFonts w:ascii="GHEA Grapalat" w:hAnsi="GHEA Grapalat"/>
                <w:b/>
                <w:sz w:val="16"/>
                <w:szCs w:val="16"/>
                <w:lang w:val="ru-RU"/>
              </w:rPr>
              <w:t xml:space="preserve"> </w:t>
            </w:r>
            <w:r>
              <w:rPr>
                <w:rFonts w:ascii="GHEA Grapalat" w:hAnsi="GHEA Grapalat"/>
                <w:b/>
                <w:sz w:val="16"/>
                <w:szCs w:val="16"/>
              </w:rPr>
              <w:t>օր</w:t>
            </w:r>
            <w:r w:rsidRPr="00C253F8">
              <w:rPr>
                <w:rFonts w:ascii="GHEA Grapalat" w:hAnsi="GHEA Grapalat"/>
                <w:b/>
                <w:sz w:val="16"/>
                <w:szCs w:val="16"/>
                <w:lang w:val="ru-RU"/>
              </w:rPr>
              <w:t xml:space="preserve"> </w:t>
            </w:r>
            <w:r>
              <w:rPr>
                <w:rFonts w:ascii="GHEA Grapalat" w:hAnsi="GHEA Grapalat"/>
                <w:b/>
                <w:sz w:val="16"/>
                <w:szCs w:val="16"/>
              </w:rPr>
              <w:t>հետո</w:t>
            </w:r>
            <w:r w:rsidRPr="00C253F8">
              <w:rPr>
                <w:rFonts w:ascii="GHEA Grapalat" w:hAnsi="GHEA Grapalat"/>
                <w:b/>
                <w:sz w:val="16"/>
                <w:szCs w:val="16"/>
                <w:lang w:val="ru-RU"/>
              </w:rPr>
              <w:t xml:space="preserve">--15.12.2022 </w:t>
            </w:r>
            <w:r>
              <w:rPr>
                <w:rFonts w:ascii="GHEA Grapalat" w:hAnsi="GHEA Grapalat"/>
                <w:b/>
                <w:sz w:val="16"/>
                <w:szCs w:val="16"/>
              </w:rPr>
              <w:t>թ</w:t>
            </w:r>
            <w:r w:rsidRPr="00C253F8">
              <w:rPr>
                <w:rFonts w:ascii="GHEA Grapalat" w:hAnsi="GHEA Grapalat"/>
                <w:b/>
                <w:sz w:val="16"/>
                <w:szCs w:val="16"/>
                <w:lang w:val="ru-RU"/>
              </w:rPr>
              <w:t xml:space="preserve">. </w:t>
            </w:r>
            <w:r>
              <w:rPr>
                <w:rFonts w:ascii="GHEA Grapalat" w:hAnsi="GHEA Grapalat"/>
                <w:b/>
                <w:sz w:val="16"/>
                <w:szCs w:val="16"/>
              </w:rPr>
              <w:t>Համաձայն</w:t>
            </w:r>
            <w:r w:rsidRPr="00C253F8">
              <w:rPr>
                <w:rFonts w:ascii="GHEA Grapalat" w:hAnsi="GHEA Grapalat"/>
                <w:b/>
                <w:sz w:val="16"/>
                <w:szCs w:val="16"/>
                <w:lang w:val="ru-RU"/>
              </w:rPr>
              <w:t xml:space="preserve"> </w:t>
            </w:r>
            <w:r>
              <w:rPr>
                <w:rFonts w:ascii="GHEA Grapalat" w:hAnsi="GHEA Grapalat"/>
                <w:b/>
                <w:sz w:val="16"/>
                <w:szCs w:val="16"/>
              </w:rPr>
              <w:t>գնորդի</w:t>
            </w:r>
            <w:r w:rsidRPr="00C253F8">
              <w:rPr>
                <w:rFonts w:ascii="GHEA Grapalat" w:hAnsi="GHEA Grapalat"/>
                <w:b/>
                <w:sz w:val="16"/>
                <w:szCs w:val="16"/>
                <w:lang w:val="ru-RU"/>
              </w:rPr>
              <w:t xml:space="preserve"> </w:t>
            </w:r>
            <w:r>
              <w:rPr>
                <w:rFonts w:ascii="GHEA Grapalat" w:hAnsi="GHEA Grapalat"/>
                <w:b/>
                <w:sz w:val="16"/>
                <w:szCs w:val="16"/>
              </w:rPr>
              <w:t>կողմից</w:t>
            </w:r>
            <w:r w:rsidRPr="00C253F8">
              <w:rPr>
                <w:rFonts w:ascii="GHEA Grapalat" w:hAnsi="GHEA Grapalat"/>
                <w:b/>
                <w:sz w:val="16"/>
                <w:szCs w:val="16"/>
                <w:lang w:val="ru-RU"/>
              </w:rPr>
              <w:t xml:space="preserve"> </w:t>
            </w:r>
            <w:r>
              <w:rPr>
                <w:rFonts w:ascii="GHEA Grapalat" w:hAnsi="GHEA Grapalat"/>
                <w:b/>
                <w:sz w:val="16"/>
                <w:szCs w:val="16"/>
              </w:rPr>
              <w:t>նախ</w:t>
            </w:r>
            <w:r w:rsidRPr="00C1770C">
              <w:rPr>
                <w:rFonts w:ascii="GHEA Grapalat" w:hAnsi="GHEA Grapalat"/>
                <w:b/>
                <w:sz w:val="16"/>
                <w:szCs w:val="16"/>
              </w:rPr>
              <w:t>օ</w:t>
            </w:r>
            <w:r w:rsidRPr="001D0CA2">
              <w:rPr>
                <w:rFonts w:ascii="GHEA Grapalat" w:hAnsi="GHEA Grapalat"/>
                <w:b/>
                <w:sz w:val="16"/>
                <w:szCs w:val="16"/>
              </w:rPr>
              <w:t>րոք</w:t>
            </w:r>
            <w:r w:rsidRPr="00C253F8">
              <w:rPr>
                <w:rFonts w:ascii="GHEA Grapalat" w:hAnsi="GHEA Grapalat"/>
                <w:b/>
                <w:sz w:val="16"/>
                <w:szCs w:val="16"/>
                <w:lang w:val="ru-RU"/>
              </w:rPr>
              <w:t xml:space="preserve"> </w:t>
            </w:r>
            <w:r w:rsidRPr="001D0CA2">
              <w:rPr>
                <w:rFonts w:ascii="GHEA Grapalat" w:hAnsi="GHEA Grapalat"/>
                <w:b/>
                <w:sz w:val="16"/>
                <w:szCs w:val="16"/>
              </w:rPr>
              <w:t>ներկայացված</w:t>
            </w:r>
            <w:r w:rsidRPr="00C253F8">
              <w:rPr>
                <w:rFonts w:ascii="GHEA Grapalat" w:hAnsi="GHEA Grapalat"/>
                <w:b/>
                <w:sz w:val="16"/>
                <w:szCs w:val="16"/>
                <w:lang w:val="ru-RU"/>
              </w:rPr>
              <w:t xml:space="preserve"> </w:t>
            </w:r>
            <w:r w:rsidRPr="001D0CA2">
              <w:rPr>
                <w:rFonts w:ascii="GHEA Grapalat" w:hAnsi="GHEA Grapalat"/>
                <w:b/>
                <w:sz w:val="16"/>
                <w:szCs w:val="16"/>
              </w:rPr>
              <w:t>պատվերի</w:t>
            </w:r>
          </w:p>
        </w:tc>
      </w:tr>
      <w:tr w:rsidR="00C253F8" w:rsidRPr="001D0CA2" w:rsidTr="002910C2">
        <w:trPr>
          <w:gridAfter w:val="1"/>
          <w:wAfter w:w="94" w:type="dxa"/>
          <w:trHeight w:val="2249"/>
        </w:trPr>
        <w:tc>
          <w:tcPr>
            <w:tcW w:w="720"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rPr>
                <w:rFonts w:ascii="Sylfaen" w:hAnsi="Sylfaen"/>
                <w:sz w:val="16"/>
                <w:szCs w:val="16"/>
              </w:rPr>
            </w:pPr>
            <w:r>
              <w:rPr>
                <w:rFonts w:ascii="Sylfaen" w:hAnsi="Sylfaen"/>
                <w:sz w:val="16"/>
                <w:szCs w:val="16"/>
              </w:rPr>
              <w:t>7</w:t>
            </w:r>
          </w:p>
        </w:tc>
        <w:tc>
          <w:tcPr>
            <w:tcW w:w="1080" w:type="dxa"/>
            <w:tcBorders>
              <w:top w:val="single" w:sz="4" w:space="0" w:color="auto"/>
              <w:left w:val="single" w:sz="4" w:space="0" w:color="auto"/>
              <w:bottom w:val="single" w:sz="4" w:space="0" w:color="auto"/>
              <w:right w:val="single" w:sz="4" w:space="0" w:color="auto"/>
            </w:tcBorders>
          </w:tcPr>
          <w:p w:rsidR="00C253F8" w:rsidRPr="009856F6" w:rsidRDefault="00C253F8" w:rsidP="00C253F8">
            <w:pPr>
              <w:rPr>
                <w:rFonts w:ascii="Sylfaen" w:hAnsi="Sylfaen"/>
                <w:b/>
                <w:sz w:val="16"/>
                <w:szCs w:val="16"/>
              </w:rPr>
            </w:pPr>
            <w:r w:rsidRPr="009856F6">
              <w:rPr>
                <w:rFonts w:ascii="Sylfaen" w:hAnsi="Sylfaen"/>
                <w:b/>
                <w:sz w:val="16"/>
                <w:szCs w:val="16"/>
              </w:rPr>
              <w:t>15331139</w:t>
            </w:r>
          </w:p>
        </w:tc>
        <w:tc>
          <w:tcPr>
            <w:tcW w:w="970" w:type="dxa"/>
            <w:tcBorders>
              <w:top w:val="single" w:sz="4" w:space="0" w:color="auto"/>
              <w:left w:val="single" w:sz="4" w:space="0" w:color="auto"/>
              <w:bottom w:val="single" w:sz="4" w:space="0" w:color="auto"/>
              <w:right w:val="single" w:sz="4" w:space="0" w:color="auto"/>
            </w:tcBorders>
          </w:tcPr>
          <w:p w:rsidR="00C253F8" w:rsidRPr="009856F6" w:rsidRDefault="00C253F8" w:rsidP="00C253F8">
            <w:pPr>
              <w:rPr>
                <w:rFonts w:ascii="Sylfaen" w:eastAsia="Tahoma" w:hAnsi="Sylfaen" w:cs="Tahoma"/>
                <w:sz w:val="16"/>
                <w:szCs w:val="16"/>
              </w:rPr>
            </w:pPr>
            <w:r w:rsidRPr="009856F6">
              <w:rPr>
                <w:rFonts w:ascii="Sylfaen" w:eastAsia="Tahoma" w:hAnsi="Sylfaen" w:cs="Tahoma"/>
                <w:sz w:val="16"/>
                <w:szCs w:val="16"/>
              </w:rPr>
              <w:t>Լոլիկ</w:t>
            </w:r>
          </w:p>
        </w:tc>
        <w:tc>
          <w:tcPr>
            <w:tcW w:w="851" w:type="dxa"/>
            <w:gridSpan w:val="2"/>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hAnsi="Sylfaen"/>
                <w:sz w:val="16"/>
                <w:szCs w:val="16"/>
              </w:rPr>
            </w:pPr>
            <w:r w:rsidRPr="001D0CA2">
              <w:rPr>
                <w:rFonts w:ascii="Sylfaen" w:hAnsi="Sylfaen"/>
                <w:sz w:val="16"/>
                <w:szCs w:val="16"/>
              </w:rPr>
              <w:t>ՀՀ կամ համարժեք</w:t>
            </w:r>
          </w:p>
        </w:tc>
        <w:tc>
          <w:tcPr>
            <w:tcW w:w="4110" w:type="dxa"/>
            <w:tcBorders>
              <w:top w:val="single" w:sz="4" w:space="0" w:color="auto"/>
              <w:left w:val="single" w:sz="4" w:space="0" w:color="auto"/>
              <w:bottom w:val="single" w:sz="4" w:space="0" w:color="auto"/>
              <w:right w:val="single" w:sz="4" w:space="0" w:color="auto"/>
            </w:tcBorders>
          </w:tcPr>
          <w:p w:rsidR="00C253F8" w:rsidRPr="009856F6" w:rsidRDefault="00C253F8" w:rsidP="00C253F8">
            <w:pPr>
              <w:jc w:val="center"/>
              <w:rPr>
                <w:rFonts w:ascii="Sylfaen" w:hAnsi="Sylfaen" w:cs="Sylfaen"/>
                <w:sz w:val="16"/>
                <w:szCs w:val="16"/>
              </w:rPr>
            </w:pPr>
            <w:r w:rsidRPr="009856F6">
              <w:rPr>
                <w:rFonts w:ascii="Sylfaen" w:hAnsi="Sylfaen" w:cs="Sylfaen"/>
                <w:sz w:val="16"/>
                <w:szCs w:val="16"/>
              </w:rPr>
              <w:t xml:space="preserve">Լոլիկ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p>
          <w:p w:rsidR="00C253F8" w:rsidRPr="00CE419C" w:rsidRDefault="00C253F8" w:rsidP="00C253F8">
            <w:pPr>
              <w:jc w:val="center"/>
              <w:rPr>
                <w:rFonts w:ascii="Sylfaen" w:eastAsia="Tahoma" w:hAnsi="Sylfaen" w:cs="Tahoma"/>
                <w:color w:val="FF0000"/>
                <w:sz w:val="16"/>
                <w:szCs w:val="16"/>
              </w:rPr>
            </w:pPr>
            <w:r w:rsidRPr="00CE419C">
              <w:rPr>
                <w:rFonts w:ascii="Sylfaen" w:eastAsia="Tahoma" w:hAnsi="Sylfaen" w:cs="Tahoma"/>
                <w:color w:val="FF0000"/>
                <w:sz w:val="16"/>
                <w:szCs w:val="16"/>
              </w:rPr>
              <w:t>կգ</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2910C2" w:rsidRDefault="002910C2" w:rsidP="00C253F8">
            <w:pPr>
              <w:jc w:val="center"/>
              <w:rPr>
                <w:rFonts w:ascii="Sylfaen" w:hAnsi="Sylfaen"/>
                <w:color w:val="FF0000"/>
                <w:sz w:val="16"/>
                <w:szCs w:val="16"/>
              </w:rPr>
            </w:pPr>
            <w:r>
              <w:rPr>
                <w:rFonts w:ascii="Sylfaen" w:hAnsi="Sylfaen"/>
                <w:color w:val="FF0000"/>
                <w:sz w:val="16"/>
                <w:szCs w:val="16"/>
              </w:rPr>
              <w:t>400</w:t>
            </w:r>
          </w:p>
        </w:tc>
        <w:tc>
          <w:tcPr>
            <w:tcW w:w="1111"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lang w:val="ru-RU"/>
              </w:rPr>
            </w:pPr>
            <w:r w:rsidRPr="00CE419C">
              <w:rPr>
                <w:rFonts w:ascii="Sylfaen" w:hAnsi="Sylfaen"/>
                <w:color w:val="FF0000"/>
                <w:sz w:val="16"/>
                <w:szCs w:val="16"/>
                <w:lang w:val="ru-RU"/>
              </w:rPr>
              <w:t>20000</w:t>
            </w:r>
          </w:p>
        </w:tc>
        <w:tc>
          <w:tcPr>
            <w:tcW w:w="1015" w:type="dxa"/>
            <w:gridSpan w:val="2"/>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2910C2" w:rsidP="00C253F8">
            <w:pPr>
              <w:jc w:val="center"/>
              <w:rPr>
                <w:rFonts w:ascii="Sylfaen" w:hAnsi="Sylfaen"/>
                <w:color w:val="FF0000"/>
                <w:sz w:val="16"/>
                <w:szCs w:val="16"/>
              </w:rPr>
            </w:pPr>
            <w:r>
              <w:rPr>
                <w:rFonts w:ascii="Sylfaen" w:hAnsi="Sylfaen"/>
                <w:color w:val="FF0000"/>
                <w:sz w:val="16"/>
                <w:szCs w:val="16"/>
              </w:rPr>
              <w:t>50</w:t>
            </w:r>
          </w:p>
        </w:tc>
        <w:tc>
          <w:tcPr>
            <w:tcW w:w="1701" w:type="dxa"/>
            <w:gridSpan w:val="2"/>
            <w:tcBorders>
              <w:top w:val="single" w:sz="4" w:space="0" w:color="auto"/>
              <w:left w:val="single" w:sz="4" w:space="0" w:color="auto"/>
              <w:bottom w:val="single" w:sz="4" w:space="0" w:color="auto"/>
              <w:right w:val="single" w:sz="4" w:space="0" w:color="auto"/>
            </w:tcBorders>
          </w:tcPr>
          <w:p w:rsidR="00C253F8" w:rsidRPr="00CE419C" w:rsidRDefault="00C253F8" w:rsidP="00C253F8">
            <w:pPr>
              <w:rPr>
                <w:rFonts w:ascii="Sylfaen" w:hAnsi="Sylfaen"/>
                <w:color w:val="FF0000"/>
                <w:sz w:val="16"/>
                <w:szCs w:val="16"/>
                <w:lang w:val="hy-AM"/>
              </w:rPr>
            </w:pPr>
            <w:r w:rsidRPr="00CE419C">
              <w:rPr>
                <w:rFonts w:ascii="Sylfaen" w:hAnsi="Sylfaen"/>
                <w:color w:val="FF0000"/>
                <w:sz w:val="16"/>
                <w:szCs w:val="16"/>
                <w:lang w:val="hy-AM"/>
              </w:rPr>
              <w:t>Վեդի համանյք</w:t>
            </w:r>
          </w:p>
          <w:p w:rsidR="00C253F8" w:rsidRPr="00CE419C" w:rsidRDefault="00C253F8" w:rsidP="00C253F8">
            <w:pPr>
              <w:rPr>
                <w:rFonts w:ascii="Sylfaen" w:hAnsi="Sylfaen"/>
                <w:color w:val="FF0000"/>
                <w:sz w:val="16"/>
                <w:szCs w:val="16"/>
                <w:lang w:val="hy-AM"/>
              </w:rPr>
            </w:pPr>
          </w:p>
          <w:p w:rsidR="00C253F8" w:rsidRPr="00CE419C" w:rsidRDefault="00C253F8" w:rsidP="00C253F8">
            <w:pPr>
              <w:rPr>
                <w:rFonts w:ascii="Sylfaen" w:hAnsi="Sylfaen"/>
                <w:color w:val="FF0000"/>
                <w:sz w:val="16"/>
                <w:szCs w:val="16"/>
                <w:lang w:val="hy-AM"/>
              </w:rPr>
            </w:pPr>
            <w:r w:rsidRPr="00CE419C">
              <w:rPr>
                <w:rFonts w:ascii="Sylfaen" w:hAnsi="Sylfaen"/>
                <w:color w:val="FF0000"/>
                <w:sz w:val="16"/>
                <w:szCs w:val="16"/>
                <w:lang w:val="hy-AM"/>
              </w:rPr>
              <w:t xml:space="preserve">Գ. Վանաշեն </w:t>
            </w:r>
          </w:p>
          <w:p w:rsidR="00C253F8" w:rsidRPr="00CE419C" w:rsidRDefault="00C253F8" w:rsidP="00C253F8">
            <w:pPr>
              <w:rPr>
                <w:rFonts w:ascii="Sylfaen" w:hAnsi="Sylfaen"/>
                <w:color w:val="FF0000"/>
                <w:sz w:val="16"/>
                <w:szCs w:val="16"/>
                <w:lang w:val="hy-AM"/>
              </w:rPr>
            </w:pPr>
          </w:p>
          <w:p w:rsidR="00C253F8" w:rsidRPr="00CE419C" w:rsidRDefault="00C253F8" w:rsidP="00C253F8">
            <w:pPr>
              <w:rPr>
                <w:rFonts w:ascii="Sylfaen" w:hAnsi="Sylfaen"/>
                <w:color w:val="FF0000"/>
                <w:sz w:val="16"/>
                <w:szCs w:val="16"/>
              </w:rPr>
            </w:pPr>
            <w:r w:rsidRPr="00CE419C">
              <w:rPr>
                <w:rFonts w:ascii="Sylfaen" w:hAnsi="Sylfaen"/>
                <w:color w:val="FF0000"/>
                <w:sz w:val="16"/>
                <w:szCs w:val="16"/>
                <w:lang w:val="hy-AM"/>
              </w:rPr>
              <w:t>Կ. Ալոյան 24</w:t>
            </w:r>
          </w:p>
        </w:tc>
        <w:tc>
          <w:tcPr>
            <w:tcW w:w="992" w:type="dxa"/>
            <w:gridSpan w:val="2"/>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hAnsi="Sylfaen"/>
                <w:color w:val="FF0000"/>
                <w:sz w:val="16"/>
                <w:szCs w:val="16"/>
              </w:rPr>
            </w:pPr>
          </w:p>
          <w:p w:rsidR="00C253F8" w:rsidRPr="00CE419C" w:rsidRDefault="00C253F8" w:rsidP="00C253F8">
            <w:pPr>
              <w:jc w:val="center"/>
              <w:rPr>
                <w:rFonts w:ascii="Sylfaen" w:hAnsi="Sylfaen"/>
                <w:color w:val="FF0000"/>
                <w:sz w:val="16"/>
                <w:szCs w:val="16"/>
              </w:rPr>
            </w:pPr>
          </w:p>
          <w:p w:rsidR="00C253F8" w:rsidRPr="00CE419C" w:rsidRDefault="002910C2" w:rsidP="00C253F8">
            <w:pPr>
              <w:jc w:val="center"/>
              <w:rPr>
                <w:rFonts w:ascii="Sylfaen" w:hAnsi="Sylfaen"/>
                <w:color w:val="FF0000"/>
                <w:sz w:val="16"/>
                <w:szCs w:val="16"/>
              </w:rPr>
            </w:pPr>
            <w:r>
              <w:rPr>
                <w:rFonts w:ascii="Sylfaen" w:hAnsi="Sylfaen"/>
                <w:color w:val="FF0000"/>
                <w:sz w:val="16"/>
                <w:szCs w:val="16"/>
              </w:rPr>
              <w:t>50</w:t>
            </w:r>
          </w:p>
        </w:tc>
        <w:tc>
          <w:tcPr>
            <w:tcW w:w="1843"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jc w:val="center"/>
              <w:rPr>
                <w:rFonts w:ascii="GHEA Grapalat" w:hAnsi="GHEA Grapalat"/>
                <w:b/>
                <w:sz w:val="16"/>
                <w:szCs w:val="16"/>
              </w:rPr>
            </w:pPr>
          </w:p>
          <w:p w:rsidR="00C253F8" w:rsidRPr="001D0CA2" w:rsidRDefault="00C253F8" w:rsidP="00C253F8">
            <w:pPr>
              <w:jc w:val="center"/>
              <w:rPr>
                <w:rFonts w:ascii="GHEA Grapalat" w:hAnsi="GHEA Grapalat"/>
                <w:b/>
                <w:sz w:val="16"/>
                <w:szCs w:val="16"/>
              </w:rPr>
            </w:pPr>
          </w:p>
          <w:p w:rsidR="00C253F8" w:rsidRPr="001D0CA2" w:rsidRDefault="00C253F8" w:rsidP="00C253F8">
            <w:pPr>
              <w:jc w:val="center"/>
              <w:rPr>
                <w:rFonts w:ascii="GHEA Grapalat" w:hAnsi="GHEA Grapalat"/>
                <w:b/>
                <w:sz w:val="16"/>
                <w:szCs w:val="16"/>
              </w:rPr>
            </w:pPr>
            <w:r w:rsidRPr="001D0CA2">
              <w:rPr>
                <w:rFonts w:ascii="GHEA Grapalat" w:hAnsi="GHEA Grapalat"/>
                <w:b/>
                <w:sz w:val="16"/>
                <w:szCs w:val="16"/>
              </w:rPr>
              <w:t xml:space="preserve">Պայմանագիրը ուժի մեջ մտնելուց 20 </w:t>
            </w:r>
            <w:r>
              <w:rPr>
                <w:rFonts w:ascii="GHEA Grapalat" w:hAnsi="GHEA Grapalat"/>
                <w:b/>
                <w:sz w:val="16"/>
                <w:szCs w:val="16"/>
              </w:rPr>
              <w:t>օրացույցային օր հետո--15.12.2022թ. Համաձայն գնորդի կողմից նախ</w:t>
            </w:r>
            <w:r w:rsidRPr="00C1770C">
              <w:rPr>
                <w:rFonts w:ascii="GHEA Grapalat" w:hAnsi="GHEA Grapalat"/>
                <w:b/>
                <w:sz w:val="16"/>
                <w:szCs w:val="16"/>
              </w:rPr>
              <w:t>օ</w:t>
            </w:r>
            <w:r w:rsidRPr="001D0CA2">
              <w:rPr>
                <w:rFonts w:ascii="GHEA Grapalat" w:hAnsi="GHEA Grapalat"/>
                <w:b/>
                <w:sz w:val="16"/>
                <w:szCs w:val="16"/>
              </w:rPr>
              <w:t>րոք ներկայացված պատվերի</w:t>
            </w:r>
          </w:p>
        </w:tc>
      </w:tr>
      <w:tr w:rsidR="00C253F8" w:rsidRPr="001D0CA2" w:rsidTr="002910C2">
        <w:trPr>
          <w:gridAfter w:val="1"/>
          <w:wAfter w:w="94" w:type="dxa"/>
          <w:trHeight w:val="2249"/>
        </w:trPr>
        <w:tc>
          <w:tcPr>
            <w:tcW w:w="720"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rPr>
                <w:rFonts w:ascii="Sylfaen" w:hAnsi="Sylfaen"/>
                <w:sz w:val="16"/>
                <w:szCs w:val="16"/>
              </w:rPr>
            </w:pPr>
            <w:r>
              <w:rPr>
                <w:rFonts w:ascii="Sylfaen" w:hAnsi="Sylfaen"/>
                <w:sz w:val="16"/>
                <w:szCs w:val="16"/>
              </w:rPr>
              <w:lastRenderedPageBreak/>
              <w:t>8</w:t>
            </w:r>
          </w:p>
        </w:tc>
        <w:tc>
          <w:tcPr>
            <w:tcW w:w="1080" w:type="dxa"/>
            <w:tcBorders>
              <w:top w:val="single" w:sz="4" w:space="0" w:color="auto"/>
              <w:left w:val="single" w:sz="4" w:space="0" w:color="auto"/>
              <w:bottom w:val="single" w:sz="4" w:space="0" w:color="auto"/>
              <w:right w:val="single" w:sz="4" w:space="0" w:color="auto"/>
            </w:tcBorders>
          </w:tcPr>
          <w:p w:rsidR="00C253F8" w:rsidRPr="005E7A9D" w:rsidRDefault="00C253F8" w:rsidP="00D8176D">
            <w:pPr>
              <w:rPr>
                <w:rFonts w:ascii="Sylfaen" w:hAnsi="Sylfaen"/>
                <w:b/>
                <w:sz w:val="16"/>
                <w:szCs w:val="16"/>
              </w:rPr>
            </w:pPr>
            <w:r w:rsidRPr="005E7A9D">
              <w:rPr>
                <w:rFonts w:ascii="Sylfaen" w:hAnsi="Sylfaen"/>
                <w:b/>
                <w:sz w:val="16"/>
                <w:szCs w:val="16"/>
              </w:rPr>
              <w:t>1587</w:t>
            </w:r>
            <w:r w:rsidR="00D8176D">
              <w:rPr>
                <w:rFonts w:ascii="Sylfaen" w:hAnsi="Sylfaen"/>
                <w:b/>
                <w:sz w:val="16"/>
                <w:szCs w:val="16"/>
              </w:rPr>
              <w:t>2800</w:t>
            </w:r>
          </w:p>
        </w:tc>
        <w:tc>
          <w:tcPr>
            <w:tcW w:w="970" w:type="dxa"/>
            <w:tcBorders>
              <w:top w:val="single" w:sz="4" w:space="0" w:color="auto"/>
              <w:left w:val="single" w:sz="4" w:space="0" w:color="auto"/>
              <w:bottom w:val="single" w:sz="4" w:space="0" w:color="auto"/>
              <w:right w:val="single" w:sz="4" w:space="0" w:color="auto"/>
            </w:tcBorders>
          </w:tcPr>
          <w:p w:rsidR="00C253F8" w:rsidRPr="00F60B30" w:rsidRDefault="00C253F8" w:rsidP="008C75B7">
            <w:pPr>
              <w:rPr>
                <w:rFonts w:ascii="Sylfaen" w:eastAsia="Tahoma" w:hAnsi="Sylfaen" w:cs="Tahoma"/>
                <w:sz w:val="16"/>
                <w:szCs w:val="16"/>
              </w:rPr>
            </w:pPr>
            <w:r w:rsidRPr="001D0CA2">
              <w:rPr>
                <w:rFonts w:ascii="Sylfaen" w:eastAsia="Tahoma" w:hAnsi="Sylfaen" w:cs="Tahoma"/>
                <w:sz w:val="16"/>
                <w:szCs w:val="16"/>
              </w:rPr>
              <w:t xml:space="preserve"> Պղպեղ </w:t>
            </w:r>
            <w:r w:rsidRPr="00F60B30">
              <w:rPr>
                <w:rFonts w:ascii="Sylfaen" w:eastAsia="Tahoma" w:hAnsi="Sylfaen" w:cs="Tahoma"/>
                <w:sz w:val="16"/>
                <w:szCs w:val="16"/>
              </w:rPr>
              <w:t xml:space="preserve"> </w:t>
            </w:r>
            <w:r>
              <w:rPr>
                <w:rFonts w:ascii="Sylfaen" w:eastAsia="Tahoma" w:hAnsi="Sylfaen" w:cs="Tahoma"/>
                <w:sz w:val="16"/>
                <w:szCs w:val="16"/>
                <w:lang w:val="ru-RU"/>
              </w:rPr>
              <w:t>սև</w:t>
            </w:r>
            <w:r w:rsidRPr="00F60B30">
              <w:rPr>
                <w:rFonts w:ascii="Sylfaen" w:eastAsia="Tahoma" w:hAnsi="Sylfaen" w:cs="Tahoma"/>
                <w:sz w:val="16"/>
                <w:szCs w:val="16"/>
              </w:rPr>
              <w:t xml:space="preserve"> </w:t>
            </w:r>
            <w:r>
              <w:rPr>
                <w:rFonts w:ascii="Sylfaen" w:eastAsia="Tahoma" w:hAnsi="Sylfaen" w:cs="Tahoma"/>
                <w:sz w:val="16"/>
                <w:szCs w:val="16"/>
                <w:lang w:val="ru-RU"/>
              </w:rPr>
              <w:t>կարմիր</w:t>
            </w:r>
            <w:r w:rsidRPr="00F60B30">
              <w:rPr>
                <w:rFonts w:ascii="Sylfaen" w:eastAsia="Tahoma" w:hAnsi="Sylfaen" w:cs="Tahoma"/>
                <w:sz w:val="16"/>
                <w:szCs w:val="16"/>
              </w:rPr>
              <w:t xml:space="preserve">, </w:t>
            </w:r>
          </w:p>
        </w:tc>
        <w:tc>
          <w:tcPr>
            <w:tcW w:w="851" w:type="dxa"/>
            <w:gridSpan w:val="2"/>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hAnsi="Sylfaen"/>
                <w:sz w:val="16"/>
                <w:szCs w:val="16"/>
              </w:rPr>
            </w:pPr>
          </w:p>
          <w:p w:rsidR="00C253F8" w:rsidRPr="001D0CA2" w:rsidRDefault="00C253F8" w:rsidP="00C253F8">
            <w:pPr>
              <w:rPr>
                <w:rFonts w:ascii="Sylfaen" w:hAnsi="Sylfaen"/>
                <w:sz w:val="16"/>
                <w:szCs w:val="16"/>
              </w:rPr>
            </w:pPr>
            <w:r w:rsidRPr="001D0CA2">
              <w:rPr>
                <w:rFonts w:ascii="Sylfaen" w:hAnsi="Sylfaen"/>
                <w:sz w:val="16"/>
                <w:szCs w:val="16"/>
              </w:rPr>
              <w:t>ՀՀ կամ համարժեք</w:t>
            </w:r>
          </w:p>
        </w:tc>
        <w:tc>
          <w:tcPr>
            <w:tcW w:w="4110" w:type="dxa"/>
            <w:tcBorders>
              <w:top w:val="single" w:sz="4" w:space="0" w:color="auto"/>
              <w:left w:val="single" w:sz="4" w:space="0" w:color="auto"/>
              <w:bottom w:val="single" w:sz="4" w:space="0" w:color="auto"/>
              <w:right w:val="single" w:sz="4" w:space="0" w:color="auto"/>
            </w:tcBorders>
          </w:tcPr>
          <w:p w:rsidR="00C253F8" w:rsidRPr="009856F6" w:rsidRDefault="00C253F8" w:rsidP="00C253F8">
            <w:pPr>
              <w:jc w:val="center"/>
              <w:rPr>
                <w:rFonts w:ascii="Sylfaen" w:hAnsi="Sylfaen" w:cs="Sylfaen"/>
                <w:sz w:val="16"/>
                <w:szCs w:val="16"/>
              </w:rPr>
            </w:pPr>
            <w:proofErr w:type="gramStart"/>
            <w:r w:rsidRPr="009856F6">
              <w:rPr>
                <w:rFonts w:ascii="Sylfaen" w:hAnsi="Sylfaen" w:cs="Sylfaen"/>
                <w:sz w:val="16"/>
                <w:szCs w:val="16"/>
              </w:rPr>
              <w:t>Պղպեղ</w:t>
            </w:r>
            <w:r>
              <w:rPr>
                <w:rFonts w:ascii="Sylfaen" w:hAnsi="Sylfaen" w:cs="Sylfaen"/>
                <w:sz w:val="16"/>
                <w:szCs w:val="16"/>
              </w:rPr>
              <w:t xml:space="preserve">  սև</w:t>
            </w:r>
            <w:proofErr w:type="gramEnd"/>
            <w:r>
              <w:rPr>
                <w:rFonts w:ascii="Sylfaen" w:hAnsi="Sylfaen" w:cs="Sylfaen"/>
                <w:sz w:val="16"/>
                <w:szCs w:val="16"/>
              </w:rPr>
              <w:t xml:space="preserve"> և </w:t>
            </w:r>
            <w:r w:rsidRPr="009856F6">
              <w:rPr>
                <w:rFonts w:ascii="Sylfaen" w:hAnsi="Sylfaen" w:cs="Sylfaen"/>
                <w:sz w:val="16"/>
                <w:szCs w:val="16"/>
              </w:rPr>
              <w:t xml:space="preserve"> կարմիր` աղացած, </w:t>
            </w:r>
            <w:r w:rsidR="008C75B7">
              <w:rPr>
                <w:rFonts w:ascii="Sylfaen" w:hAnsi="Sylfaen" w:cs="Sylfaen"/>
                <w:sz w:val="16"/>
                <w:szCs w:val="16"/>
              </w:rPr>
              <w:t xml:space="preserve"> </w:t>
            </w:r>
            <w:r w:rsidR="008C75B7" w:rsidRPr="00F60B30">
              <w:rPr>
                <w:rFonts w:ascii="Sylfaen" w:eastAsia="Tahoma" w:hAnsi="Sylfaen" w:cs="Tahoma"/>
                <w:sz w:val="16"/>
                <w:szCs w:val="16"/>
              </w:rPr>
              <w:t>200</w:t>
            </w:r>
            <w:r w:rsidR="008C75B7">
              <w:rPr>
                <w:rFonts w:ascii="Sylfaen" w:eastAsia="Tahoma" w:hAnsi="Sylfaen" w:cs="Tahoma"/>
                <w:sz w:val="16"/>
                <w:szCs w:val="16"/>
                <w:lang w:val="ru-RU"/>
              </w:rPr>
              <w:t>գ</w:t>
            </w:r>
            <w:r w:rsidR="008C75B7" w:rsidRPr="00F60B30">
              <w:rPr>
                <w:rFonts w:ascii="Sylfaen" w:eastAsia="Tahoma" w:hAnsi="Sylfaen" w:cs="Tahoma"/>
                <w:sz w:val="16"/>
                <w:szCs w:val="16"/>
              </w:rPr>
              <w:t xml:space="preserve">  </w:t>
            </w:r>
            <w:r w:rsidR="008C75B7">
              <w:rPr>
                <w:rFonts w:ascii="Sylfaen" w:eastAsia="Tahoma" w:hAnsi="Sylfaen" w:cs="Tahoma"/>
                <w:sz w:val="16"/>
                <w:szCs w:val="16"/>
                <w:lang w:val="ru-RU"/>
              </w:rPr>
              <w:t>տուփ</w:t>
            </w:r>
            <w:r w:rsidR="008C75B7" w:rsidRPr="00F60B30">
              <w:rPr>
                <w:rFonts w:ascii="Sylfaen" w:eastAsia="Tahoma" w:hAnsi="Sylfaen" w:cs="Tahoma"/>
                <w:sz w:val="16"/>
                <w:szCs w:val="16"/>
              </w:rPr>
              <w:t>/</w:t>
            </w:r>
            <w:r w:rsidR="008C75B7">
              <w:rPr>
                <w:rFonts w:ascii="Sylfaen" w:hAnsi="Sylfaen" w:cs="Sylfaen"/>
                <w:sz w:val="16"/>
                <w:szCs w:val="16"/>
              </w:rPr>
              <w:t xml:space="preserve"> </w:t>
            </w:r>
            <w:r w:rsidRPr="009856F6">
              <w:rPr>
                <w:rFonts w:ascii="Sylfaen" w:hAnsi="Sylfaen" w:cs="Sylfaen"/>
                <w:sz w:val="16"/>
                <w:szCs w:val="16"/>
              </w:rPr>
              <w:t xml:space="preserve">ԳՕՍՏ 29053-91։ Քաղցր, </w:t>
            </w:r>
            <w:proofErr w:type="gramStart"/>
            <w:r w:rsidRPr="009856F6">
              <w:rPr>
                <w:rFonts w:ascii="Sylfaen" w:hAnsi="Sylfaen" w:cs="Sylfaen"/>
                <w:sz w:val="16"/>
                <w:szCs w:val="16"/>
              </w:rPr>
              <w:t>ընտիր  տեսակի</w:t>
            </w:r>
            <w:proofErr w:type="gramEnd"/>
            <w:r w:rsidRPr="009856F6">
              <w:rPr>
                <w:rFonts w:ascii="Sylfaen" w:hAnsi="Sylfaen" w:cs="Sylfaen"/>
                <w:sz w:val="16"/>
                <w:szCs w:val="16"/>
              </w:rPr>
              <w:t xml:space="preserve">, մինչև 1 կգ-ոց պոլիէթիլենային փաթեթավորմամբ։ Պիտանելիության ժամկետը արտադրման օրվանից ոչ պակաս 12 ամիս։ Պիտանելիության մնացորդային ժամկետը մատակարարման պահին ոչ պակաս, քան 70%։ Անվտանգությունը, փաթեթավորումը և մակնշումը` ըստ ՀՀ կառավարության 2006թ. </w:t>
            </w:r>
            <w:proofErr w:type="gramStart"/>
            <w:r w:rsidRPr="009856F6">
              <w:rPr>
                <w:rFonts w:ascii="Sylfaen" w:hAnsi="Sylfaen" w:cs="Sylfaen"/>
                <w:sz w:val="16"/>
                <w:szCs w:val="16"/>
              </w:rPr>
              <w:t>դեկտեմբերի</w:t>
            </w:r>
            <w:proofErr w:type="gramEnd"/>
            <w:r w:rsidRPr="009856F6">
              <w:rPr>
                <w:rFonts w:ascii="Sylfaen" w:hAnsi="Sylfaen" w:cs="Sylfaen"/>
                <w:sz w:val="16"/>
                <w:szCs w:val="16"/>
              </w:rPr>
              <w:t xml:space="preserve"> 21-ի N 1913-Ն որոշմամբ հաստատված &lt;&lt;Թարմ պտուղ-բանջարեղենի տեխնիկական կանոնակարգի&gt;&gt; և &lt;&lt;Սննդամթերքի անվտանգության մասին&gt;&gt; ՀՀ օրենքի 8-րդ հոդվածի։:</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eastAsia="Tahoma" w:hAnsi="Sylfaen" w:cs="Tahoma"/>
                <w:color w:val="FF0000"/>
                <w:sz w:val="16"/>
                <w:szCs w:val="16"/>
              </w:rPr>
            </w:pPr>
            <w:r w:rsidRPr="00CE419C">
              <w:rPr>
                <w:rFonts w:ascii="Sylfaen" w:eastAsia="Tahoma" w:hAnsi="Sylfaen" w:cs="Tahoma"/>
                <w:color w:val="FF0000"/>
                <w:sz w:val="16"/>
                <w:szCs w:val="16"/>
              </w:rPr>
              <w:t>կգ</w:t>
            </w:r>
          </w:p>
        </w:tc>
        <w:tc>
          <w:tcPr>
            <w:tcW w:w="709"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jc w:val="center"/>
              <w:rPr>
                <w:rFonts w:ascii="Sylfaen" w:hAnsi="Sylfaen"/>
                <w:color w:val="FF0000"/>
                <w:sz w:val="16"/>
                <w:szCs w:val="16"/>
              </w:rPr>
            </w:pPr>
            <w:r>
              <w:rPr>
                <w:rFonts w:ascii="Sylfaen" w:hAnsi="Sylfaen"/>
                <w:color w:val="FF0000"/>
                <w:sz w:val="16"/>
                <w:szCs w:val="16"/>
              </w:rPr>
              <w:t>4500</w:t>
            </w:r>
          </w:p>
        </w:tc>
        <w:tc>
          <w:tcPr>
            <w:tcW w:w="1111"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jc w:val="center"/>
              <w:rPr>
                <w:rFonts w:ascii="Sylfaen" w:hAnsi="Sylfaen"/>
                <w:color w:val="FF0000"/>
                <w:sz w:val="16"/>
                <w:szCs w:val="16"/>
              </w:rPr>
            </w:pPr>
            <w:r>
              <w:rPr>
                <w:rFonts w:ascii="Sylfaen" w:hAnsi="Sylfaen"/>
                <w:color w:val="FF0000"/>
                <w:sz w:val="16"/>
                <w:szCs w:val="16"/>
              </w:rPr>
              <w:t>6750</w:t>
            </w:r>
          </w:p>
        </w:tc>
        <w:tc>
          <w:tcPr>
            <w:tcW w:w="1015" w:type="dxa"/>
            <w:gridSpan w:val="2"/>
            <w:tcBorders>
              <w:top w:val="single" w:sz="4" w:space="0" w:color="auto"/>
              <w:left w:val="single" w:sz="4" w:space="0" w:color="auto"/>
              <w:bottom w:val="single" w:sz="4" w:space="0" w:color="auto"/>
              <w:right w:val="single" w:sz="4" w:space="0" w:color="auto"/>
            </w:tcBorders>
          </w:tcPr>
          <w:p w:rsidR="00C253F8" w:rsidRPr="00CE419C" w:rsidRDefault="002910C2" w:rsidP="00C253F8">
            <w:pPr>
              <w:jc w:val="center"/>
              <w:rPr>
                <w:rFonts w:ascii="Sylfaen" w:hAnsi="Sylfaen"/>
                <w:color w:val="FF0000"/>
                <w:sz w:val="16"/>
                <w:szCs w:val="16"/>
              </w:rPr>
            </w:pPr>
            <w:r>
              <w:rPr>
                <w:rFonts w:ascii="Sylfaen" w:hAnsi="Sylfaen"/>
                <w:color w:val="FF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rsidR="00C253F8" w:rsidRPr="00CE419C" w:rsidRDefault="00C253F8" w:rsidP="00C253F8">
            <w:pPr>
              <w:rPr>
                <w:rFonts w:ascii="Sylfaen" w:hAnsi="Sylfaen"/>
                <w:color w:val="FF0000"/>
                <w:sz w:val="16"/>
                <w:szCs w:val="16"/>
                <w:lang w:val="hy-AM"/>
              </w:rPr>
            </w:pPr>
            <w:r w:rsidRPr="00CE419C">
              <w:rPr>
                <w:rFonts w:ascii="Sylfaen" w:hAnsi="Sylfaen"/>
                <w:color w:val="FF0000"/>
                <w:sz w:val="16"/>
                <w:szCs w:val="16"/>
                <w:lang w:val="hy-AM"/>
              </w:rPr>
              <w:t>Վեդի համանյք</w:t>
            </w:r>
          </w:p>
          <w:p w:rsidR="00C253F8" w:rsidRPr="00CE419C" w:rsidRDefault="00C253F8" w:rsidP="00C253F8">
            <w:pPr>
              <w:rPr>
                <w:rFonts w:ascii="Sylfaen" w:hAnsi="Sylfaen"/>
                <w:color w:val="FF0000"/>
                <w:sz w:val="16"/>
                <w:szCs w:val="16"/>
                <w:lang w:val="hy-AM"/>
              </w:rPr>
            </w:pPr>
          </w:p>
          <w:p w:rsidR="00C253F8" w:rsidRPr="00CE419C" w:rsidRDefault="00C253F8" w:rsidP="00C253F8">
            <w:pPr>
              <w:rPr>
                <w:rFonts w:ascii="Sylfaen" w:hAnsi="Sylfaen"/>
                <w:color w:val="FF0000"/>
                <w:sz w:val="16"/>
                <w:szCs w:val="16"/>
                <w:lang w:val="hy-AM"/>
              </w:rPr>
            </w:pPr>
            <w:r w:rsidRPr="00CE419C">
              <w:rPr>
                <w:rFonts w:ascii="Sylfaen" w:hAnsi="Sylfaen"/>
                <w:color w:val="FF0000"/>
                <w:sz w:val="16"/>
                <w:szCs w:val="16"/>
                <w:lang w:val="hy-AM"/>
              </w:rPr>
              <w:t xml:space="preserve">Գ. Վանաշեն </w:t>
            </w:r>
          </w:p>
          <w:p w:rsidR="00C253F8" w:rsidRPr="00CE419C" w:rsidRDefault="00C253F8" w:rsidP="00C253F8">
            <w:pPr>
              <w:rPr>
                <w:rFonts w:ascii="Sylfaen" w:hAnsi="Sylfaen"/>
                <w:color w:val="FF0000"/>
                <w:sz w:val="16"/>
                <w:szCs w:val="16"/>
                <w:lang w:val="hy-AM"/>
              </w:rPr>
            </w:pPr>
          </w:p>
          <w:p w:rsidR="00C253F8" w:rsidRPr="00CE419C" w:rsidRDefault="00C253F8" w:rsidP="00C253F8">
            <w:pPr>
              <w:rPr>
                <w:rFonts w:ascii="Sylfaen" w:hAnsi="Sylfaen"/>
                <w:color w:val="FF0000"/>
                <w:sz w:val="16"/>
                <w:szCs w:val="16"/>
              </w:rPr>
            </w:pPr>
            <w:r w:rsidRPr="00CE419C">
              <w:rPr>
                <w:rFonts w:ascii="Sylfaen" w:hAnsi="Sylfaen"/>
                <w:color w:val="FF0000"/>
                <w:sz w:val="16"/>
                <w:szCs w:val="16"/>
                <w:lang w:val="hy-AM"/>
              </w:rPr>
              <w:t>Կ. Ալոյան 24</w:t>
            </w:r>
          </w:p>
        </w:tc>
        <w:tc>
          <w:tcPr>
            <w:tcW w:w="992" w:type="dxa"/>
            <w:gridSpan w:val="2"/>
            <w:tcBorders>
              <w:top w:val="single" w:sz="4" w:space="0" w:color="auto"/>
              <w:left w:val="single" w:sz="4" w:space="0" w:color="auto"/>
              <w:bottom w:val="single" w:sz="4" w:space="0" w:color="auto"/>
              <w:right w:val="single" w:sz="4" w:space="0" w:color="auto"/>
            </w:tcBorders>
          </w:tcPr>
          <w:p w:rsidR="00C253F8" w:rsidRPr="00CE419C" w:rsidRDefault="002910C2" w:rsidP="00C253F8">
            <w:pPr>
              <w:jc w:val="center"/>
              <w:rPr>
                <w:rFonts w:ascii="Sylfaen" w:hAnsi="Sylfaen"/>
                <w:color w:val="FF0000"/>
                <w:sz w:val="16"/>
                <w:szCs w:val="16"/>
              </w:rPr>
            </w:pPr>
            <w:r>
              <w:rPr>
                <w:rFonts w:ascii="Sylfaen" w:hAnsi="Sylfaen"/>
                <w:color w:val="FF0000"/>
                <w:sz w:val="16"/>
                <w:szCs w:val="16"/>
              </w:rPr>
              <w:t>1.5</w:t>
            </w:r>
          </w:p>
        </w:tc>
        <w:tc>
          <w:tcPr>
            <w:tcW w:w="1843"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jc w:val="center"/>
              <w:rPr>
                <w:rFonts w:ascii="GHEA Grapalat" w:hAnsi="GHEA Grapalat"/>
                <w:b/>
                <w:sz w:val="16"/>
                <w:szCs w:val="16"/>
              </w:rPr>
            </w:pPr>
            <w:r w:rsidRPr="001D0CA2">
              <w:rPr>
                <w:rFonts w:ascii="GHEA Grapalat" w:hAnsi="GHEA Grapalat"/>
                <w:b/>
                <w:sz w:val="16"/>
                <w:szCs w:val="16"/>
              </w:rPr>
              <w:t xml:space="preserve">Պայմանագիրը ուժի մեջ մտնելուց 20 </w:t>
            </w:r>
            <w:r>
              <w:rPr>
                <w:rFonts w:ascii="GHEA Grapalat" w:hAnsi="GHEA Grapalat"/>
                <w:b/>
                <w:sz w:val="16"/>
                <w:szCs w:val="16"/>
              </w:rPr>
              <w:t>օրացույցային օր հետո--15.12.2022 թ. Համաձայն գնորդի կողմից նախ</w:t>
            </w:r>
            <w:r w:rsidRPr="005E7A9D">
              <w:rPr>
                <w:rFonts w:ascii="GHEA Grapalat" w:hAnsi="GHEA Grapalat"/>
                <w:b/>
                <w:sz w:val="16"/>
                <w:szCs w:val="16"/>
              </w:rPr>
              <w:t>օ</w:t>
            </w:r>
            <w:r w:rsidRPr="001D0CA2">
              <w:rPr>
                <w:rFonts w:ascii="GHEA Grapalat" w:hAnsi="GHEA Grapalat"/>
                <w:b/>
                <w:sz w:val="16"/>
                <w:szCs w:val="16"/>
              </w:rPr>
              <w:t>րոք ներկայացված պատվերի</w:t>
            </w:r>
          </w:p>
        </w:tc>
      </w:tr>
      <w:tr w:rsidR="00C253F8" w:rsidRPr="005B5F33" w:rsidTr="002910C2">
        <w:trPr>
          <w:gridAfter w:val="1"/>
          <w:wAfter w:w="94" w:type="dxa"/>
          <w:trHeight w:val="2249"/>
        </w:trPr>
        <w:tc>
          <w:tcPr>
            <w:tcW w:w="720"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rPr>
                <w:rFonts w:ascii="Sylfaen" w:hAnsi="Sylfaen"/>
                <w:sz w:val="16"/>
                <w:szCs w:val="16"/>
              </w:rPr>
            </w:pPr>
            <w:r>
              <w:rPr>
                <w:rFonts w:ascii="Sylfaen" w:hAnsi="Sylfaen"/>
                <w:sz w:val="16"/>
                <w:szCs w:val="16"/>
              </w:rPr>
              <w:t>9</w:t>
            </w:r>
          </w:p>
        </w:tc>
        <w:tc>
          <w:tcPr>
            <w:tcW w:w="1080" w:type="dxa"/>
            <w:tcBorders>
              <w:top w:val="single" w:sz="4" w:space="0" w:color="auto"/>
              <w:left w:val="single" w:sz="4" w:space="0" w:color="auto"/>
              <w:bottom w:val="single" w:sz="4" w:space="0" w:color="auto"/>
              <w:right w:val="single" w:sz="4" w:space="0" w:color="auto"/>
            </w:tcBorders>
          </w:tcPr>
          <w:p w:rsidR="00C253F8" w:rsidRPr="005E7A9D" w:rsidRDefault="00C253F8" w:rsidP="00D8176D">
            <w:pPr>
              <w:rPr>
                <w:rFonts w:ascii="Sylfaen" w:hAnsi="Sylfaen"/>
                <w:b/>
                <w:sz w:val="16"/>
                <w:szCs w:val="16"/>
              </w:rPr>
            </w:pPr>
            <w:r w:rsidRPr="005E7A9D">
              <w:rPr>
                <w:rFonts w:ascii="Sylfaen" w:hAnsi="Sylfaen"/>
                <w:b/>
                <w:sz w:val="16"/>
                <w:szCs w:val="16"/>
              </w:rPr>
              <w:t>1587</w:t>
            </w:r>
            <w:r w:rsidR="00D8176D">
              <w:rPr>
                <w:rFonts w:ascii="Sylfaen" w:hAnsi="Sylfaen"/>
                <w:b/>
                <w:sz w:val="16"/>
                <w:szCs w:val="16"/>
              </w:rPr>
              <w:t>2900</w:t>
            </w:r>
          </w:p>
        </w:tc>
        <w:tc>
          <w:tcPr>
            <w:tcW w:w="970" w:type="dxa"/>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eastAsia="Tahoma" w:hAnsi="Sylfaen" w:cs="Tahoma"/>
                <w:sz w:val="16"/>
                <w:szCs w:val="16"/>
              </w:rPr>
            </w:pPr>
            <w:r w:rsidRPr="001D0CA2">
              <w:rPr>
                <w:rFonts w:ascii="Sylfaen" w:eastAsia="Tahoma" w:hAnsi="Sylfaen" w:cs="Tahoma"/>
                <w:sz w:val="16"/>
                <w:szCs w:val="16"/>
              </w:rPr>
              <w:t xml:space="preserve"> Պղպեղ </w:t>
            </w:r>
          </w:p>
        </w:tc>
        <w:tc>
          <w:tcPr>
            <w:tcW w:w="851" w:type="dxa"/>
            <w:gridSpan w:val="2"/>
            <w:tcBorders>
              <w:top w:val="single" w:sz="4" w:space="0" w:color="auto"/>
              <w:left w:val="single" w:sz="4" w:space="0" w:color="auto"/>
              <w:bottom w:val="single" w:sz="4" w:space="0" w:color="auto"/>
              <w:right w:val="single" w:sz="4" w:space="0" w:color="auto"/>
            </w:tcBorders>
          </w:tcPr>
          <w:p w:rsidR="00C253F8" w:rsidRPr="001D0CA2" w:rsidRDefault="00C253F8" w:rsidP="00C253F8">
            <w:pPr>
              <w:rPr>
                <w:rFonts w:ascii="Sylfaen" w:hAnsi="Sylfaen"/>
                <w:sz w:val="16"/>
                <w:szCs w:val="16"/>
              </w:rPr>
            </w:pPr>
          </w:p>
          <w:p w:rsidR="00C253F8" w:rsidRPr="001D0CA2" w:rsidRDefault="00C253F8" w:rsidP="00C253F8">
            <w:pPr>
              <w:rPr>
                <w:rFonts w:ascii="Sylfaen" w:hAnsi="Sylfaen"/>
                <w:sz w:val="16"/>
                <w:szCs w:val="16"/>
              </w:rPr>
            </w:pPr>
            <w:r w:rsidRPr="001D0CA2">
              <w:rPr>
                <w:rFonts w:ascii="Sylfaen" w:hAnsi="Sylfaen"/>
                <w:sz w:val="16"/>
                <w:szCs w:val="16"/>
              </w:rPr>
              <w:t>ՀՀ կամ համարժեք</w:t>
            </w:r>
          </w:p>
        </w:tc>
        <w:tc>
          <w:tcPr>
            <w:tcW w:w="4110" w:type="dxa"/>
            <w:tcBorders>
              <w:top w:val="single" w:sz="4" w:space="0" w:color="auto"/>
              <w:left w:val="single" w:sz="4" w:space="0" w:color="auto"/>
              <w:bottom w:val="single" w:sz="4" w:space="0" w:color="auto"/>
              <w:right w:val="single" w:sz="4" w:space="0" w:color="auto"/>
            </w:tcBorders>
          </w:tcPr>
          <w:p w:rsidR="00C253F8" w:rsidRPr="009856F6" w:rsidRDefault="00C253F8" w:rsidP="00C253F8">
            <w:pPr>
              <w:jc w:val="center"/>
              <w:rPr>
                <w:rFonts w:ascii="Sylfaen" w:hAnsi="Sylfaen" w:cs="Sylfaen"/>
                <w:sz w:val="16"/>
                <w:szCs w:val="16"/>
              </w:rPr>
            </w:pPr>
            <w:r w:rsidRPr="009856F6">
              <w:rPr>
                <w:rFonts w:ascii="Sylfaen" w:hAnsi="Sylfaen" w:cs="Sylfaen"/>
                <w:sz w:val="16"/>
                <w:szCs w:val="16"/>
              </w:rPr>
              <w:t>Պղպեղ</w:t>
            </w:r>
            <w:r>
              <w:rPr>
                <w:rFonts w:ascii="Sylfaen" w:hAnsi="Sylfaen" w:cs="Sylfaen"/>
                <w:sz w:val="16"/>
                <w:szCs w:val="16"/>
              </w:rPr>
              <w:t xml:space="preserve">  </w:t>
            </w:r>
            <w:r w:rsidRPr="009856F6">
              <w:rPr>
                <w:rFonts w:ascii="Sylfaen" w:hAnsi="Sylfaen" w:cs="Sylfaen"/>
                <w:sz w:val="16"/>
                <w:szCs w:val="16"/>
              </w:rPr>
              <w:t>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709" w:type="dxa"/>
            <w:tcBorders>
              <w:top w:val="single" w:sz="4" w:space="0" w:color="auto"/>
              <w:left w:val="single" w:sz="4" w:space="0" w:color="auto"/>
              <w:bottom w:val="single" w:sz="4" w:space="0" w:color="auto"/>
              <w:right w:val="single" w:sz="4" w:space="0" w:color="auto"/>
            </w:tcBorders>
          </w:tcPr>
          <w:p w:rsidR="00C253F8" w:rsidRPr="00CE419C" w:rsidRDefault="00C253F8" w:rsidP="00C253F8">
            <w:pPr>
              <w:jc w:val="center"/>
              <w:rPr>
                <w:rFonts w:ascii="Sylfaen" w:eastAsia="Tahoma" w:hAnsi="Sylfaen" w:cs="Tahoma"/>
                <w:color w:val="FF0000"/>
                <w:sz w:val="16"/>
                <w:szCs w:val="16"/>
              </w:rPr>
            </w:pPr>
            <w:r w:rsidRPr="00CE419C">
              <w:rPr>
                <w:rFonts w:ascii="Sylfaen" w:eastAsia="Tahoma" w:hAnsi="Sylfaen" w:cs="Tahoma"/>
                <w:color w:val="FF0000"/>
                <w:sz w:val="16"/>
                <w:szCs w:val="16"/>
              </w:rPr>
              <w:t>կգ</w:t>
            </w:r>
          </w:p>
        </w:tc>
        <w:tc>
          <w:tcPr>
            <w:tcW w:w="709"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jc w:val="center"/>
              <w:rPr>
                <w:rFonts w:ascii="Sylfaen" w:hAnsi="Sylfaen"/>
                <w:color w:val="FF0000"/>
                <w:sz w:val="16"/>
                <w:szCs w:val="16"/>
              </w:rPr>
            </w:pPr>
            <w:r>
              <w:rPr>
                <w:rFonts w:ascii="Sylfaen" w:hAnsi="Sylfaen"/>
                <w:color w:val="FF0000"/>
                <w:sz w:val="16"/>
                <w:szCs w:val="16"/>
              </w:rPr>
              <w:t>400</w:t>
            </w:r>
          </w:p>
        </w:tc>
        <w:tc>
          <w:tcPr>
            <w:tcW w:w="1111" w:type="dxa"/>
            <w:tcBorders>
              <w:top w:val="single" w:sz="4" w:space="0" w:color="auto"/>
              <w:left w:val="single" w:sz="4" w:space="0" w:color="auto"/>
              <w:bottom w:val="single" w:sz="4" w:space="0" w:color="auto"/>
              <w:right w:val="single" w:sz="4" w:space="0" w:color="auto"/>
            </w:tcBorders>
          </w:tcPr>
          <w:p w:rsidR="00C253F8" w:rsidRPr="002910C2" w:rsidRDefault="002910C2" w:rsidP="00C253F8">
            <w:pPr>
              <w:jc w:val="center"/>
              <w:rPr>
                <w:rFonts w:ascii="Sylfaen" w:hAnsi="Sylfaen"/>
                <w:color w:val="FF0000"/>
                <w:sz w:val="16"/>
                <w:szCs w:val="16"/>
              </w:rPr>
            </w:pPr>
            <w:r>
              <w:rPr>
                <w:rFonts w:ascii="Sylfaen" w:hAnsi="Sylfaen"/>
                <w:color w:val="FF0000"/>
                <w:sz w:val="16"/>
                <w:szCs w:val="16"/>
              </w:rPr>
              <w:t>4000</w:t>
            </w:r>
          </w:p>
        </w:tc>
        <w:tc>
          <w:tcPr>
            <w:tcW w:w="1015" w:type="dxa"/>
            <w:gridSpan w:val="2"/>
            <w:tcBorders>
              <w:top w:val="single" w:sz="4" w:space="0" w:color="auto"/>
              <w:left w:val="single" w:sz="4" w:space="0" w:color="auto"/>
              <w:bottom w:val="single" w:sz="4" w:space="0" w:color="auto"/>
              <w:right w:val="single" w:sz="4" w:space="0" w:color="auto"/>
            </w:tcBorders>
          </w:tcPr>
          <w:p w:rsidR="00C253F8" w:rsidRPr="002910C2" w:rsidRDefault="002910C2" w:rsidP="00C253F8">
            <w:pPr>
              <w:jc w:val="center"/>
              <w:rPr>
                <w:rFonts w:ascii="Sylfaen" w:hAnsi="Sylfaen"/>
                <w:color w:val="FF0000"/>
                <w:sz w:val="16"/>
                <w:szCs w:val="16"/>
              </w:rPr>
            </w:pPr>
            <w:r>
              <w:rPr>
                <w:rFonts w:ascii="Sylfaen" w:hAnsi="Sylfaen"/>
                <w:color w:val="FF0000"/>
                <w:sz w:val="16"/>
                <w:szCs w:val="16"/>
              </w:rPr>
              <w:t>10</w:t>
            </w:r>
          </w:p>
        </w:tc>
        <w:tc>
          <w:tcPr>
            <w:tcW w:w="1701" w:type="dxa"/>
            <w:gridSpan w:val="2"/>
            <w:tcBorders>
              <w:top w:val="single" w:sz="4" w:space="0" w:color="auto"/>
              <w:left w:val="single" w:sz="4" w:space="0" w:color="auto"/>
              <w:bottom w:val="single" w:sz="4" w:space="0" w:color="auto"/>
              <w:right w:val="single" w:sz="4" w:space="0" w:color="auto"/>
            </w:tcBorders>
          </w:tcPr>
          <w:p w:rsidR="00C253F8" w:rsidRPr="00CE419C" w:rsidRDefault="00C253F8" w:rsidP="00C253F8">
            <w:pPr>
              <w:rPr>
                <w:rFonts w:ascii="Sylfaen" w:hAnsi="Sylfaen"/>
                <w:color w:val="FF0000"/>
                <w:sz w:val="16"/>
                <w:szCs w:val="16"/>
                <w:lang w:val="hy-AM"/>
              </w:rPr>
            </w:pPr>
            <w:r w:rsidRPr="00CE419C">
              <w:rPr>
                <w:rFonts w:ascii="Sylfaen" w:hAnsi="Sylfaen"/>
                <w:color w:val="FF0000"/>
                <w:sz w:val="16"/>
                <w:szCs w:val="16"/>
                <w:lang w:val="hy-AM"/>
              </w:rPr>
              <w:t>Վեդի համանյք</w:t>
            </w:r>
          </w:p>
          <w:p w:rsidR="00C253F8" w:rsidRPr="00CE419C" w:rsidRDefault="00C253F8" w:rsidP="00C253F8">
            <w:pPr>
              <w:rPr>
                <w:rFonts w:ascii="Sylfaen" w:hAnsi="Sylfaen"/>
                <w:color w:val="FF0000"/>
                <w:sz w:val="16"/>
                <w:szCs w:val="16"/>
                <w:lang w:val="hy-AM"/>
              </w:rPr>
            </w:pPr>
          </w:p>
          <w:p w:rsidR="00C253F8" w:rsidRPr="00CE419C" w:rsidRDefault="00C253F8" w:rsidP="00C253F8">
            <w:pPr>
              <w:rPr>
                <w:rFonts w:ascii="Sylfaen" w:hAnsi="Sylfaen"/>
                <w:color w:val="FF0000"/>
                <w:sz w:val="16"/>
                <w:szCs w:val="16"/>
                <w:lang w:val="hy-AM"/>
              </w:rPr>
            </w:pPr>
            <w:r w:rsidRPr="00CE419C">
              <w:rPr>
                <w:rFonts w:ascii="Sylfaen" w:hAnsi="Sylfaen"/>
                <w:color w:val="FF0000"/>
                <w:sz w:val="16"/>
                <w:szCs w:val="16"/>
                <w:lang w:val="hy-AM"/>
              </w:rPr>
              <w:t xml:space="preserve">Գ. Վանաշեն </w:t>
            </w:r>
          </w:p>
          <w:p w:rsidR="00C253F8" w:rsidRPr="00CE419C" w:rsidRDefault="00C253F8" w:rsidP="00C253F8">
            <w:pPr>
              <w:rPr>
                <w:rFonts w:ascii="Sylfaen" w:hAnsi="Sylfaen"/>
                <w:color w:val="FF0000"/>
                <w:sz w:val="16"/>
                <w:szCs w:val="16"/>
                <w:lang w:val="hy-AM"/>
              </w:rPr>
            </w:pPr>
          </w:p>
          <w:p w:rsidR="00C253F8" w:rsidRPr="00CE419C" w:rsidRDefault="00C253F8" w:rsidP="00C253F8">
            <w:pPr>
              <w:rPr>
                <w:rFonts w:ascii="Sylfaen" w:hAnsi="Sylfaen"/>
                <w:color w:val="FF0000"/>
                <w:sz w:val="16"/>
                <w:szCs w:val="16"/>
                <w:lang w:val="ru-RU"/>
              </w:rPr>
            </w:pPr>
            <w:r w:rsidRPr="00CE419C">
              <w:rPr>
                <w:rFonts w:ascii="Sylfaen" w:hAnsi="Sylfaen"/>
                <w:color w:val="FF0000"/>
                <w:sz w:val="16"/>
                <w:szCs w:val="16"/>
                <w:lang w:val="hy-AM"/>
              </w:rPr>
              <w:t>Կ. Ալոյան 24</w:t>
            </w:r>
          </w:p>
        </w:tc>
        <w:tc>
          <w:tcPr>
            <w:tcW w:w="992" w:type="dxa"/>
            <w:gridSpan w:val="2"/>
            <w:tcBorders>
              <w:top w:val="single" w:sz="4" w:space="0" w:color="auto"/>
              <w:left w:val="single" w:sz="4" w:space="0" w:color="auto"/>
              <w:bottom w:val="single" w:sz="4" w:space="0" w:color="auto"/>
              <w:right w:val="single" w:sz="4" w:space="0" w:color="auto"/>
            </w:tcBorders>
          </w:tcPr>
          <w:p w:rsidR="00C253F8" w:rsidRPr="002910C2" w:rsidRDefault="002910C2" w:rsidP="00C253F8">
            <w:pPr>
              <w:jc w:val="center"/>
              <w:rPr>
                <w:rFonts w:ascii="Sylfaen" w:hAnsi="Sylfaen"/>
                <w:color w:val="FF0000"/>
                <w:sz w:val="16"/>
                <w:szCs w:val="16"/>
              </w:rPr>
            </w:pPr>
            <w:r>
              <w:rPr>
                <w:rFonts w:ascii="Sylfaen" w:hAnsi="Sylfaen"/>
                <w:color w:val="FF0000"/>
                <w:sz w:val="16"/>
                <w:szCs w:val="16"/>
              </w:rPr>
              <w:t>10</w:t>
            </w:r>
          </w:p>
        </w:tc>
        <w:tc>
          <w:tcPr>
            <w:tcW w:w="1843" w:type="dxa"/>
            <w:tcBorders>
              <w:top w:val="single" w:sz="4" w:space="0" w:color="auto"/>
              <w:left w:val="single" w:sz="4" w:space="0" w:color="auto"/>
              <w:bottom w:val="single" w:sz="4" w:space="0" w:color="auto"/>
              <w:right w:val="single" w:sz="4" w:space="0" w:color="auto"/>
            </w:tcBorders>
          </w:tcPr>
          <w:p w:rsidR="00C253F8" w:rsidRPr="00C253F8" w:rsidRDefault="00C253F8" w:rsidP="00C253F8">
            <w:pPr>
              <w:jc w:val="center"/>
              <w:rPr>
                <w:rFonts w:ascii="GHEA Grapalat" w:hAnsi="GHEA Grapalat"/>
                <w:b/>
                <w:sz w:val="16"/>
                <w:szCs w:val="16"/>
                <w:lang w:val="ru-RU"/>
              </w:rPr>
            </w:pPr>
            <w:r w:rsidRPr="001D0CA2">
              <w:rPr>
                <w:rFonts w:ascii="GHEA Grapalat" w:hAnsi="GHEA Grapalat"/>
                <w:b/>
                <w:sz w:val="16"/>
                <w:szCs w:val="16"/>
              </w:rPr>
              <w:t>Պայմանագիրը</w:t>
            </w:r>
            <w:r w:rsidRPr="00C253F8">
              <w:rPr>
                <w:rFonts w:ascii="GHEA Grapalat" w:hAnsi="GHEA Grapalat"/>
                <w:b/>
                <w:sz w:val="16"/>
                <w:szCs w:val="16"/>
                <w:lang w:val="ru-RU"/>
              </w:rPr>
              <w:t xml:space="preserve"> </w:t>
            </w:r>
            <w:r w:rsidRPr="001D0CA2">
              <w:rPr>
                <w:rFonts w:ascii="GHEA Grapalat" w:hAnsi="GHEA Grapalat"/>
                <w:b/>
                <w:sz w:val="16"/>
                <w:szCs w:val="16"/>
              </w:rPr>
              <w:t>ուժի</w:t>
            </w:r>
            <w:r w:rsidRPr="00C253F8">
              <w:rPr>
                <w:rFonts w:ascii="GHEA Grapalat" w:hAnsi="GHEA Grapalat"/>
                <w:b/>
                <w:sz w:val="16"/>
                <w:szCs w:val="16"/>
                <w:lang w:val="ru-RU"/>
              </w:rPr>
              <w:t xml:space="preserve"> </w:t>
            </w:r>
            <w:r w:rsidRPr="001D0CA2">
              <w:rPr>
                <w:rFonts w:ascii="GHEA Grapalat" w:hAnsi="GHEA Grapalat"/>
                <w:b/>
                <w:sz w:val="16"/>
                <w:szCs w:val="16"/>
              </w:rPr>
              <w:t>մեջ</w:t>
            </w:r>
            <w:r w:rsidRPr="00C253F8">
              <w:rPr>
                <w:rFonts w:ascii="GHEA Grapalat" w:hAnsi="GHEA Grapalat"/>
                <w:b/>
                <w:sz w:val="16"/>
                <w:szCs w:val="16"/>
                <w:lang w:val="ru-RU"/>
              </w:rPr>
              <w:t xml:space="preserve"> </w:t>
            </w:r>
            <w:r w:rsidRPr="001D0CA2">
              <w:rPr>
                <w:rFonts w:ascii="GHEA Grapalat" w:hAnsi="GHEA Grapalat"/>
                <w:b/>
                <w:sz w:val="16"/>
                <w:szCs w:val="16"/>
              </w:rPr>
              <w:t>մտնելուց</w:t>
            </w:r>
            <w:r w:rsidRPr="00C253F8">
              <w:rPr>
                <w:rFonts w:ascii="GHEA Grapalat" w:hAnsi="GHEA Grapalat"/>
                <w:b/>
                <w:sz w:val="16"/>
                <w:szCs w:val="16"/>
                <w:lang w:val="ru-RU"/>
              </w:rPr>
              <w:t xml:space="preserve"> 20 </w:t>
            </w:r>
            <w:r>
              <w:rPr>
                <w:rFonts w:ascii="GHEA Grapalat" w:hAnsi="GHEA Grapalat"/>
                <w:b/>
                <w:sz w:val="16"/>
                <w:szCs w:val="16"/>
              </w:rPr>
              <w:t>օրացույցային</w:t>
            </w:r>
            <w:r w:rsidRPr="00C253F8">
              <w:rPr>
                <w:rFonts w:ascii="GHEA Grapalat" w:hAnsi="GHEA Grapalat"/>
                <w:b/>
                <w:sz w:val="16"/>
                <w:szCs w:val="16"/>
                <w:lang w:val="ru-RU"/>
              </w:rPr>
              <w:t xml:space="preserve"> </w:t>
            </w:r>
            <w:r>
              <w:rPr>
                <w:rFonts w:ascii="GHEA Grapalat" w:hAnsi="GHEA Grapalat"/>
                <w:b/>
                <w:sz w:val="16"/>
                <w:szCs w:val="16"/>
              </w:rPr>
              <w:t>օր</w:t>
            </w:r>
            <w:r w:rsidRPr="00C253F8">
              <w:rPr>
                <w:rFonts w:ascii="GHEA Grapalat" w:hAnsi="GHEA Grapalat"/>
                <w:b/>
                <w:sz w:val="16"/>
                <w:szCs w:val="16"/>
                <w:lang w:val="ru-RU"/>
              </w:rPr>
              <w:t xml:space="preserve"> </w:t>
            </w:r>
            <w:r>
              <w:rPr>
                <w:rFonts w:ascii="GHEA Grapalat" w:hAnsi="GHEA Grapalat"/>
                <w:b/>
                <w:sz w:val="16"/>
                <w:szCs w:val="16"/>
              </w:rPr>
              <w:t>հետո</w:t>
            </w:r>
            <w:r w:rsidRPr="00C253F8">
              <w:rPr>
                <w:rFonts w:ascii="GHEA Grapalat" w:hAnsi="GHEA Grapalat"/>
                <w:b/>
                <w:sz w:val="16"/>
                <w:szCs w:val="16"/>
                <w:lang w:val="ru-RU"/>
              </w:rPr>
              <w:t xml:space="preserve">--15.12.2022 </w:t>
            </w:r>
            <w:r>
              <w:rPr>
                <w:rFonts w:ascii="GHEA Grapalat" w:hAnsi="GHEA Grapalat"/>
                <w:b/>
                <w:sz w:val="16"/>
                <w:szCs w:val="16"/>
              </w:rPr>
              <w:t>թ</w:t>
            </w:r>
            <w:r w:rsidRPr="00C253F8">
              <w:rPr>
                <w:rFonts w:ascii="GHEA Grapalat" w:hAnsi="GHEA Grapalat"/>
                <w:b/>
                <w:sz w:val="16"/>
                <w:szCs w:val="16"/>
                <w:lang w:val="ru-RU"/>
              </w:rPr>
              <w:t xml:space="preserve">. </w:t>
            </w:r>
            <w:r>
              <w:rPr>
                <w:rFonts w:ascii="GHEA Grapalat" w:hAnsi="GHEA Grapalat"/>
                <w:b/>
                <w:sz w:val="16"/>
                <w:szCs w:val="16"/>
              </w:rPr>
              <w:t>Համաձայն</w:t>
            </w:r>
            <w:r w:rsidRPr="00C253F8">
              <w:rPr>
                <w:rFonts w:ascii="GHEA Grapalat" w:hAnsi="GHEA Grapalat"/>
                <w:b/>
                <w:sz w:val="16"/>
                <w:szCs w:val="16"/>
                <w:lang w:val="ru-RU"/>
              </w:rPr>
              <w:t xml:space="preserve"> </w:t>
            </w:r>
            <w:r>
              <w:rPr>
                <w:rFonts w:ascii="GHEA Grapalat" w:hAnsi="GHEA Grapalat"/>
                <w:b/>
                <w:sz w:val="16"/>
                <w:szCs w:val="16"/>
              </w:rPr>
              <w:t>գնորդի</w:t>
            </w:r>
            <w:r w:rsidRPr="00C253F8">
              <w:rPr>
                <w:rFonts w:ascii="GHEA Grapalat" w:hAnsi="GHEA Grapalat"/>
                <w:b/>
                <w:sz w:val="16"/>
                <w:szCs w:val="16"/>
                <w:lang w:val="ru-RU"/>
              </w:rPr>
              <w:t xml:space="preserve"> </w:t>
            </w:r>
            <w:r>
              <w:rPr>
                <w:rFonts w:ascii="GHEA Grapalat" w:hAnsi="GHEA Grapalat"/>
                <w:b/>
                <w:sz w:val="16"/>
                <w:szCs w:val="16"/>
              </w:rPr>
              <w:t>կողմից</w:t>
            </w:r>
            <w:r w:rsidRPr="00C253F8">
              <w:rPr>
                <w:rFonts w:ascii="GHEA Grapalat" w:hAnsi="GHEA Grapalat"/>
                <w:b/>
                <w:sz w:val="16"/>
                <w:szCs w:val="16"/>
                <w:lang w:val="ru-RU"/>
              </w:rPr>
              <w:t xml:space="preserve"> </w:t>
            </w:r>
            <w:r>
              <w:rPr>
                <w:rFonts w:ascii="GHEA Grapalat" w:hAnsi="GHEA Grapalat"/>
                <w:b/>
                <w:sz w:val="16"/>
                <w:szCs w:val="16"/>
              </w:rPr>
              <w:t>նախ</w:t>
            </w:r>
            <w:r w:rsidRPr="005E7A9D">
              <w:rPr>
                <w:rFonts w:ascii="GHEA Grapalat" w:hAnsi="GHEA Grapalat"/>
                <w:b/>
                <w:sz w:val="16"/>
                <w:szCs w:val="16"/>
              </w:rPr>
              <w:t>օ</w:t>
            </w:r>
            <w:r w:rsidRPr="001D0CA2">
              <w:rPr>
                <w:rFonts w:ascii="GHEA Grapalat" w:hAnsi="GHEA Grapalat"/>
                <w:b/>
                <w:sz w:val="16"/>
                <w:szCs w:val="16"/>
              </w:rPr>
              <w:t>րոք</w:t>
            </w:r>
            <w:r w:rsidRPr="00C253F8">
              <w:rPr>
                <w:rFonts w:ascii="GHEA Grapalat" w:hAnsi="GHEA Grapalat"/>
                <w:b/>
                <w:sz w:val="16"/>
                <w:szCs w:val="16"/>
                <w:lang w:val="ru-RU"/>
              </w:rPr>
              <w:t xml:space="preserve"> </w:t>
            </w:r>
            <w:r w:rsidRPr="001D0CA2">
              <w:rPr>
                <w:rFonts w:ascii="GHEA Grapalat" w:hAnsi="GHEA Grapalat"/>
                <w:b/>
                <w:sz w:val="16"/>
                <w:szCs w:val="16"/>
              </w:rPr>
              <w:t>ներկայացված</w:t>
            </w:r>
            <w:r w:rsidRPr="00C253F8">
              <w:rPr>
                <w:rFonts w:ascii="GHEA Grapalat" w:hAnsi="GHEA Grapalat"/>
                <w:b/>
                <w:sz w:val="16"/>
                <w:szCs w:val="16"/>
                <w:lang w:val="ru-RU"/>
              </w:rPr>
              <w:t xml:space="preserve"> </w:t>
            </w:r>
            <w:r w:rsidRPr="001D0CA2">
              <w:rPr>
                <w:rFonts w:ascii="GHEA Grapalat" w:hAnsi="GHEA Grapalat"/>
                <w:b/>
                <w:sz w:val="16"/>
                <w:szCs w:val="16"/>
              </w:rPr>
              <w:t>պատվերի</w:t>
            </w:r>
          </w:p>
        </w:tc>
      </w:tr>
    </w:tbl>
    <w:p w:rsidR="00C253F8" w:rsidRPr="00C253F8" w:rsidRDefault="00C253F8" w:rsidP="00C253F8">
      <w:pPr>
        <w:rPr>
          <w:lang w:val="ru-RU"/>
        </w:rPr>
      </w:pPr>
    </w:p>
    <w:p w:rsidR="00F225B8" w:rsidRPr="008C75B7" w:rsidRDefault="0025097E" w:rsidP="0025097E">
      <w:pPr>
        <w:rPr>
          <w:rFonts w:ascii="GHEA Grapalat" w:hAnsi="GHEA Grapalat" w:cs="Sylfaen"/>
          <w:b/>
          <w:bCs/>
          <w:lang w:val="hy-AM"/>
        </w:rPr>
      </w:pPr>
      <w:r>
        <w:rPr>
          <w:rFonts w:ascii="Sylfaen" w:hAnsi="Sylfaen"/>
          <w:b/>
          <w:sz w:val="32"/>
          <w:szCs w:val="32"/>
          <w:lang w:val="ru-RU"/>
        </w:rPr>
        <w:t xml:space="preserve">    </w:t>
      </w:r>
      <w:r w:rsidR="00C253F8">
        <w:rPr>
          <w:rFonts w:ascii="Sylfaen" w:hAnsi="Sylfaen"/>
          <w:b/>
          <w:sz w:val="32"/>
          <w:szCs w:val="32"/>
          <w:lang w:val="hy-AM"/>
        </w:rPr>
        <w:t xml:space="preserve">   </w:t>
      </w:r>
      <w:r w:rsidR="00C253F8" w:rsidRPr="00601D54">
        <w:rPr>
          <w:rFonts w:ascii="Sylfaen" w:hAnsi="Sylfaen"/>
          <w:b/>
          <w:sz w:val="32"/>
          <w:szCs w:val="32"/>
          <w:lang w:val="hy-AM"/>
        </w:rPr>
        <w:t>Գնորդ</w:t>
      </w:r>
      <w:r w:rsidR="00F225B8" w:rsidRPr="008C75B7">
        <w:rPr>
          <w:rFonts w:ascii="Sylfaen" w:hAnsi="Sylfaen"/>
          <w:b/>
          <w:sz w:val="32"/>
          <w:szCs w:val="32"/>
          <w:lang w:val="hy-AM"/>
        </w:rPr>
        <w:t xml:space="preserve">                                                            </w:t>
      </w:r>
      <w:r w:rsidR="00F225B8" w:rsidRPr="00A71D81">
        <w:rPr>
          <w:rFonts w:ascii="GHEA Grapalat" w:hAnsi="GHEA Grapalat" w:cs="Sylfaen"/>
          <w:b/>
          <w:bCs/>
          <w:lang w:val="pt-BR"/>
        </w:rPr>
        <w:t>ՎԱՃԱՌՈՂ</w:t>
      </w:r>
    </w:p>
    <w:p w:rsidR="00F225B8" w:rsidRPr="008C75B7" w:rsidRDefault="00F225B8" w:rsidP="00F225B8">
      <w:pPr>
        <w:jc w:val="center"/>
        <w:rPr>
          <w:rFonts w:ascii="GHEA Grapalat" w:hAnsi="GHEA Grapalat"/>
          <w:lang w:val="hy-AM"/>
        </w:rPr>
      </w:pPr>
    </w:p>
    <w:p w:rsidR="0025097E" w:rsidRPr="0025097E" w:rsidRDefault="0025097E" w:rsidP="0025097E">
      <w:pPr>
        <w:jc w:val="center"/>
        <w:rPr>
          <w:rFonts w:ascii="GHEA Grapalat" w:hAnsi="GHEA Grapalat"/>
          <w:b/>
          <w:lang w:val="hy-AM"/>
        </w:rPr>
      </w:pPr>
      <w:r w:rsidRPr="0025097E">
        <w:rPr>
          <w:rFonts w:ascii="GHEA Grapalat" w:hAnsi="GHEA Grapalat"/>
          <w:lang w:val="hy-AM"/>
        </w:rPr>
        <w:t>Կ.Տ</w:t>
      </w:r>
    </w:p>
    <w:p w:rsidR="00F225B8" w:rsidRPr="008C75B7" w:rsidRDefault="00F225B8" w:rsidP="00F225B8">
      <w:pPr>
        <w:jc w:val="center"/>
        <w:rPr>
          <w:rFonts w:ascii="GHEA Grapalat" w:hAnsi="GHEA Grapalat"/>
          <w:lang w:val="hy-AM"/>
        </w:rPr>
      </w:pPr>
    </w:p>
    <w:p w:rsidR="00F225B8" w:rsidRPr="008C75B7" w:rsidRDefault="00F225B8" w:rsidP="00F225B8">
      <w:pPr>
        <w:jc w:val="center"/>
        <w:rPr>
          <w:rFonts w:ascii="GHEA Grapalat" w:hAnsi="GHEA Grapalat"/>
          <w:lang w:val="hy-AM"/>
        </w:rPr>
      </w:pPr>
      <w:r w:rsidRPr="008C75B7">
        <w:rPr>
          <w:rFonts w:ascii="GHEA Grapalat" w:hAnsi="GHEA Grapalat"/>
          <w:lang w:val="hy-AM"/>
        </w:rPr>
        <w:t>---------------------------------</w:t>
      </w:r>
    </w:p>
    <w:p w:rsidR="00F225B8" w:rsidRPr="008C75B7" w:rsidRDefault="00F225B8" w:rsidP="00F225B8">
      <w:pPr>
        <w:jc w:val="center"/>
        <w:rPr>
          <w:rFonts w:ascii="GHEA Grapalat" w:hAnsi="GHEA Grapalat"/>
          <w:sz w:val="18"/>
          <w:szCs w:val="18"/>
          <w:lang w:val="hy-AM"/>
        </w:rPr>
      </w:pPr>
      <w:r w:rsidRPr="008C75B7">
        <w:rPr>
          <w:rFonts w:ascii="GHEA Grapalat" w:hAnsi="GHEA Grapalat"/>
          <w:sz w:val="18"/>
          <w:szCs w:val="18"/>
          <w:lang w:val="hy-AM"/>
        </w:rPr>
        <w:t>/</w:t>
      </w:r>
      <w:r w:rsidRPr="008C75B7">
        <w:rPr>
          <w:rFonts w:ascii="GHEA Grapalat" w:hAnsi="GHEA Grapalat" w:cs="Sylfaen"/>
          <w:sz w:val="18"/>
          <w:szCs w:val="18"/>
          <w:lang w:val="hy-AM"/>
        </w:rPr>
        <w:t>ստորագրություն</w:t>
      </w:r>
      <w:r w:rsidRPr="008C75B7">
        <w:rPr>
          <w:rFonts w:ascii="GHEA Grapalat" w:hAnsi="GHEA Grapalat"/>
          <w:sz w:val="18"/>
          <w:szCs w:val="18"/>
          <w:lang w:val="hy-AM"/>
        </w:rPr>
        <w:t>/</w:t>
      </w:r>
    </w:p>
    <w:p w:rsidR="00C253F8" w:rsidRPr="008C75B7" w:rsidRDefault="00C253F8" w:rsidP="00C253F8">
      <w:pPr>
        <w:rPr>
          <w:rFonts w:ascii="Sylfaen" w:hAnsi="Sylfaen"/>
          <w:lang w:val="hy-AM"/>
        </w:rPr>
      </w:pPr>
      <w:r>
        <w:rPr>
          <w:rFonts w:ascii="Sylfaen" w:hAnsi="Sylfaen"/>
          <w:lang w:val="hy-AM"/>
        </w:rPr>
        <w:t>&lt;&lt; Վանաշեն համայ</w:t>
      </w:r>
      <w:r w:rsidRPr="008C75B7">
        <w:rPr>
          <w:rFonts w:ascii="Sylfaen" w:hAnsi="Sylfaen"/>
          <w:lang w:val="hy-AM"/>
        </w:rPr>
        <w:t>ն</w:t>
      </w:r>
      <w:r>
        <w:rPr>
          <w:rFonts w:ascii="Sylfaen" w:hAnsi="Sylfaen"/>
          <w:lang w:val="hy-AM"/>
        </w:rPr>
        <w:t>քի մանկապարտեզ&gt;&gt; ՀՈԱԿ</w:t>
      </w:r>
      <w:r w:rsidR="00F225B8" w:rsidRPr="008C75B7">
        <w:rPr>
          <w:rFonts w:ascii="Sylfaen" w:hAnsi="Sylfaen"/>
          <w:lang w:val="hy-AM"/>
        </w:rPr>
        <w:t xml:space="preserve">                                                </w:t>
      </w:r>
    </w:p>
    <w:p w:rsidR="00C253F8" w:rsidRDefault="00C253F8" w:rsidP="00C253F8">
      <w:pPr>
        <w:rPr>
          <w:rFonts w:ascii="Sylfaen" w:hAnsi="Sylfaen"/>
          <w:lang w:val="hy-AM"/>
        </w:rPr>
      </w:pPr>
      <w:r>
        <w:rPr>
          <w:rFonts w:ascii="Sylfaen" w:hAnsi="Sylfaen"/>
          <w:lang w:val="hy-AM"/>
        </w:rPr>
        <w:t>Գ.Վանաշեն  Կ. Ալոյան 24</w:t>
      </w:r>
    </w:p>
    <w:p w:rsidR="00C253F8" w:rsidRDefault="00C253F8" w:rsidP="00C253F8">
      <w:pPr>
        <w:rPr>
          <w:rFonts w:ascii="Sylfaen" w:hAnsi="Sylfaen"/>
          <w:lang w:val="hy-AM"/>
        </w:rPr>
      </w:pPr>
      <w:r>
        <w:rPr>
          <w:rFonts w:ascii="Sylfaen" w:hAnsi="Sylfaen"/>
          <w:lang w:val="hy-AM"/>
        </w:rPr>
        <w:t>ԱԿԲԱ ԲԱՆԿ ՓԲԸ   Վեդի մասնաճյուղ</w:t>
      </w:r>
    </w:p>
    <w:p w:rsidR="00C253F8" w:rsidRDefault="00C253F8" w:rsidP="00C253F8">
      <w:pPr>
        <w:rPr>
          <w:rFonts w:ascii="Sylfaen" w:hAnsi="Sylfaen"/>
          <w:lang w:val="hy-AM"/>
        </w:rPr>
      </w:pPr>
      <w:r>
        <w:rPr>
          <w:rFonts w:ascii="Sylfaen" w:hAnsi="Sylfaen"/>
          <w:lang w:val="hy-AM"/>
        </w:rPr>
        <w:t>Հ/Հ  220129690339000</w:t>
      </w:r>
    </w:p>
    <w:p w:rsidR="00C253F8" w:rsidRDefault="00C253F8" w:rsidP="00C253F8">
      <w:pPr>
        <w:rPr>
          <w:rFonts w:ascii="Sylfaen" w:hAnsi="Sylfaen"/>
          <w:lang w:val="hy-AM"/>
        </w:rPr>
      </w:pPr>
      <w:r>
        <w:rPr>
          <w:rFonts w:ascii="Sylfaen" w:hAnsi="Sylfaen"/>
          <w:lang w:val="hy-AM"/>
        </w:rPr>
        <w:t>ՀՎՀՀ  04103282</w:t>
      </w:r>
    </w:p>
    <w:p w:rsidR="00C253F8" w:rsidRDefault="00C253F8" w:rsidP="00C253F8">
      <w:pPr>
        <w:rPr>
          <w:rFonts w:ascii="Sylfaen" w:hAnsi="Sylfaen"/>
          <w:lang w:val="hy-AM"/>
        </w:rPr>
      </w:pPr>
      <w:r>
        <w:rPr>
          <w:rFonts w:ascii="Sylfaen" w:hAnsi="Sylfaen"/>
          <w:lang w:val="hy-AM"/>
        </w:rPr>
        <w:t>Տնօրեն `    Թ. Հակոբյան</w:t>
      </w:r>
    </w:p>
    <w:p w:rsidR="00C253F8" w:rsidRDefault="00C253F8" w:rsidP="00C253F8">
      <w:pPr>
        <w:rPr>
          <w:rFonts w:ascii="Sylfaen" w:hAnsi="Sylfaen"/>
          <w:lang w:val="hy-AM"/>
        </w:rPr>
      </w:pPr>
    </w:p>
    <w:p w:rsidR="00C253F8" w:rsidRDefault="00C253F8" w:rsidP="00C253F8">
      <w:pPr>
        <w:rPr>
          <w:rFonts w:ascii="Sylfaen" w:hAnsi="Sylfaen"/>
          <w:lang w:val="hy-AM"/>
        </w:rPr>
      </w:pPr>
      <w:r>
        <w:rPr>
          <w:rFonts w:ascii="Sylfaen" w:hAnsi="Sylfaen"/>
          <w:lang w:val="hy-AM"/>
        </w:rPr>
        <w:t>-----------------------------------------</w:t>
      </w:r>
    </w:p>
    <w:p w:rsidR="00C253F8" w:rsidRPr="002E6F2B" w:rsidRDefault="00C253F8" w:rsidP="00C253F8">
      <w:pPr>
        <w:rPr>
          <w:rFonts w:ascii="Sylfaen" w:hAnsi="Sylfaen"/>
          <w:lang w:val="hy-AM"/>
        </w:rPr>
      </w:pPr>
      <w:r>
        <w:rPr>
          <w:rFonts w:ascii="Sylfaen" w:hAnsi="Sylfaen"/>
          <w:lang w:val="hy-AM"/>
        </w:rPr>
        <w:t>Կ Տ</w:t>
      </w:r>
    </w:p>
    <w:p w:rsidR="00C253F8" w:rsidRPr="00601D54" w:rsidRDefault="00C253F8" w:rsidP="00C253F8">
      <w:pPr>
        <w:rPr>
          <w:lang w:val="hy-AM"/>
        </w:rPr>
      </w:pPr>
    </w:p>
    <w:p w:rsidR="00C253F8" w:rsidRPr="00601D54" w:rsidRDefault="00C253F8" w:rsidP="00C253F8">
      <w:pPr>
        <w:rPr>
          <w:lang w:val="hy-AM"/>
        </w:rPr>
      </w:pPr>
    </w:p>
    <w:p w:rsidR="00C253F8" w:rsidRPr="00601D54" w:rsidRDefault="00C253F8" w:rsidP="00C253F8">
      <w:pPr>
        <w:rPr>
          <w:lang w:val="hy-AM"/>
        </w:rPr>
      </w:pPr>
    </w:p>
    <w:p w:rsidR="00C253F8" w:rsidRPr="00601D54" w:rsidRDefault="00C253F8" w:rsidP="00C253F8">
      <w:pPr>
        <w:rPr>
          <w:lang w:val="hy-AM"/>
        </w:rPr>
      </w:pPr>
    </w:p>
    <w:p w:rsidR="00D10B0C" w:rsidRPr="00AE72EE" w:rsidRDefault="00D10B0C" w:rsidP="00D10B0C">
      <w:pPr>
        <w:pStyle w:val="3"/>
        <w:spacing w:line="240" w:lineRule="auto"/>
        <w:ind w:firstLine="567"/>
        <w:jc w:val="left"/>
        <w:rPr>
          <w:rFonts w:ascii="GHEA Grapalat" w:hAnsi="GHEA Grapalat"/>
          <w:b/>
          <w:lang w:val="hy-AM"/>
        </w:rPr>
      </w:pPr>
    </w:p>
    <w:p w:rsidR="00D10B0C" w:rsidRPr="00AE72E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AE72E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6C5D9F">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071D1C" w:rsidRPr="00A71D81" w:rsidRDefault="00071D1C" w:rsidP="00EF3662">
      <w:pPr>
        <w:jc w:val="center"/>
        <w:rPr>
          <w:rFonts w:ascii="GHEA Grapalat" w:hAnsi="GHEA Grapalat"/>
          <w:sz w:val="20"/>
          <w:lang w:val="pt-BR"/>
        </w:rPr>
      </w:pPr>
    </w:p>
    <w:p w:rsidR="00071D1C" w:rsidRPr="008C75B7" w:rsidRDefault="00071D1C" w:rsidP="00EF3662">
      <w:pPr>
        <w:jc w:val="center"/>
        <w:rPr>
          <w:rFonts w:ascii="GHEA Grapalat" w:hAnsi="GHEA Grapalat"/>
          <w:sz w:val="20"/>
          <w:lang w:val="pt-BR"/>
        </w:rPr>
      </w:pPr>
      <w:r w:rsidRPr="008C75B7">
        <w:rPr>
          <w:rFonts w:ascii="GHEA Grapalat" w:hAnsi="GHEA Grapalat"/>
          <w:sz w:val="20"/>
          <w:lang w:val="pt-BR"/>
        </w:rPr>
        <w:br w:type="page"/>
      </w:r>
    </w:p>
    <w:p w:rsidR="00071D1C" w:rsidRPr="008C75B7" w:rsidRDefault="00071D1C" w:rsidP="00EF3662">
      <w:pPr>
        <w:jc w:val="right"/>
        <w:rPr>
          <w:rFonts w:ascii="GHEA Grapalat" w:hAnsi="GHEA Grapalat"/>
          <w:sz w:val="20"/>
          <w:lang w:val="pt-BR"/>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8C75B7" w:rsidRDefault="00071D1C" w:rsidP="00EF3662">
      <w:pPr>
        <w:tabs>
          <w:tab w:val="left" w:pos="9540"/>
        </w:tabs>
        <w:rPr>
          <w:rFonts w:ascii="GHEA Grapalat" w:hAnsi="GHEA Grapalat"/>
          <w:sz w:val="20"/>
          <w:lang w:val="pt-BR"/>
        </w:rPr>
      </w:pPr>
    </w:p>
    <w:p w:rsidR="00071D1C" w:rsidRPr="008C75B7" w:rsidRDefault="00071D1C" w:rsidP="00EF3662">
      <w:pPr>
        <w:tabs>
          <w:tab w:val="left" w:pos="9540"/>
        </w:tabs>
        <w:rPr>
          <w:rFonts w:ascii="GHEA Grapalat" w:hAnsi="GHEA Grapalat"/>
          <w:sz w:val="20"/>
          <w:lang w:val="pt-BR"/>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1682"/>
        <w:gridCol w:w="5053"/>
        <w:gridCol w:w="493"/>
        <w:gridCol w:w="493"/>
        <w:gridCol w:w="493"/>
        <w:gridCol w:w="493"/>
        <w:gridCol w:w="493"/>
        <w:gridCol w:w="493"/>
        <w:gridCol w:w="493"/>
        <w:gridCol w:w="493"/>
        <w:gridCol w:w="499"/>
        <w:gridCol w:w="493"/>
        <w:gridCol w:w="496"/>
        <w:gridCol w:w="499"/>
        <w:gridCol w:w="2054"/>
      </w:tblGrid>
      <w:tr w:rsidR="003E0369" w:rsidRPr="001D0CA2" w:rsidTr="00CE419C">
        <w:trPr>
          <w:trHeight w:val="208"/>
        </w:trPr>
        <w:tc>
          <w:tcPr>
            <w:tcW w:w="15468" w:type="dxa"/>
            <w:gridSpan w:val="16"/>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lang w:val="es-ES"/>
              </w:rPr>
              <w:t>Ապրանքի</w:t>
            </w:r>
          </w:p>
        </w:tc>
      </w:tr>
      <w:tr w:rsidR="003E0369" w:rsidRPr="005B5F33" w:rsidTr="00CE419C">
        <w:trPr>
          <w:trHeight w:val="208"/>
        </w:trPr>
        <w:tc>
          <w:tcPr>
            <w:tcW w:w="748" w:type="dxa"/>
            <w:vAlign w:val="center"/>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rPr>
              <w:t>հրավերով նախատեսված չափաբաժնի համարը</w:t>
            </w:r>
          </w:p>
        </w:tc>
        <w:tc>
          <w:tcPr>
            <w:tcW w:w="1682" w:type="dxa"/>
            <w:vAlign w:val="center"/>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rPr>
              <w:t>գնումների</w:t>
            </w:r>
            <w:r w:rsidRPr="001D0CA2">
              <w:rPr>
                <w:rFonts w:ascii="GHEA Grapalat" w:hAnsi="GHEA Grapalat"/>
                <w:sz w:val="16"/>
                <w:szCs w:val="16"/>
                <w:lang w:val="es-ES"/>
              </w:rPr>
              <w:t xml:space="preserve"> </w:t>
            </w:r>
            <w:r w:rsidRPr="001D0CA2">
              <w:rPr>
                <w:rFonts w:ascii="GHEA Grapalat" w:hAnsi="GHEA Grapalat"/>
                <w:sz w:val="16"/>
                <w:szCs w:val="16"/>
              </w:rPr>
              <w:t>պլանով</w:t>
            </w:r>
            <w:r w:rsidRPr="001D0CA2">
              <w:rPr>
                <w:rFonts w:ascii="GHEA Grapalat" w:hAnsi="GHEA Grapalat"/>
                <w:sz w:val="16"/>
                <w:szCs w:val="16"/>
                <w:lang w:val="es-ES"/>
              </w:rPr>
              <w:t xml:space="preserve"> </w:t>
            </w:r>
            <w:r w:rsidRPr="001D0CA2">
              <w:rPr>
                <w:rFonts w:ascii="GHEA Grapalat" w:hAnsi="GHEA Grapalat"/>
                <w:sz w:val="16"/>
                <w:szCs w:val="16"/>
              </w:rPr>
              <w:t>նախատեսված</w:t>
            </w:r>
            <w:r w:rsidRPr="001D0CA2">
              <w:rPr>
                <w:rFonts w:ascii="GHEA Grapalat" w:hAnsi="GHEA Grapalat"/>
                <w:sz w:val="16"/>
                <w:szCs w:val="16"/>
                <w:lang w:val="es-ES"/>
              </w:rPr>
              <w:t xml:space="preserve"> </w:t>
            </w:r>
            <w:r w:rsidRPr="001D0CA2">
              <w:rPr>
                <w:rFonts w:ascii="GHEA Grapalat" w:hAnsi="GHEA Grapalat"/>
                <w:sz w:val="16"/>
                <w:szCs w:val="16"/>
              </w:rPr>
              <w:t>միջանցիկ</w:t>
            </w:r>
            <w:r w:rsidRPr="001D0CA2">
              <w:rPr>
                <w:rFonts w:ascii="GHEA Grapalat" w:hAnsi="GHEA Grapalat"/>
                <w:sz w:val="16"/>
                <w:szCs w:val="16"/>
                <w:lang w:val="es-ES"/>
              </w:rPr>
              <w:t xml:space="preserve"> </w:t>
            </w:r>
            <w:r w:rsidRPr="001D0CA2">
              <w:rPr>
                <w:rFonts w:ascii="GHEA Grapalat" w:hAnsi="GHEA Grapalat"/>
                <w:sz w:val="16"/>
                <w:szCs w:val="16"/>
              </w:rPr>
              <w:t>ծածկագիրը</w:t>
            </w:r>
            <w:r w:rsidRPr="001D0CA2">
              <w:rPr>
                <w:rFonts w:ascii="GHEA Grapalat" w:hAnsi="GHEA Grapalat"/>
                <w:sz w:val="16"/>
                <w:szCs w:val="16"/>
                <w:lang w:val="es-ES"/>
              </w:rPr>
              <w:t xml:space="preserve">` </w:t>
            </w:r>
            <w:r w:rsidRPr="001D0CA2">
              <w:rPr>
                <w:rFonts w:ascii="GHEA Grapalat" w:hAnsi="GHEA Grapalat"/>
                <w:sz w:val="16"/>
                <w:szCs w:val="16"/>
              </w:rPr>
              <w:t>ըստ</w:t>
            </w:r>
            <w:r w:rsidRPr="001D0CA2">
              <w:rPr>
                <w:rFonts w:ascii="GHEA Grapalat" w:hAnsi="GHEA Grapalat"/>
                <w:sz w:val="16"/>
                <w:szCs w:val="16"/>
                <w:lang w:val="es-ES"/>
              </w:rPr>
              <w:t xml:space="preserve"> </w:t>
            </w:r>
            <w:r w:rsidRPr="001D0CA2">
              <w:rPr>
                <w:rFonts w:ascii="GHEA Grapalat" w:hAnsi="GHEA Grapalat"/>
                <w:sz w:val="16"/>
                <w:szCs w:val="16"/>
              </w:rPr>
              <w:t>ԳՄԱ</w:t>
            </w:r>
            <w:r w:rsidRPr="001D0CA2">
              <w:rPr>
                <w:rFonts w:ascii="GHEA Grapalat" w:hAnsi="GHEA Grapalat"/>
                <w:sz w:val="16"/>
                <w:szCs w:val="16"/>
                <w:lang w:val="es-ES"/>
              </w:rPr>
              <w:t xml:space="preserve"> </w:t>
            </w:r>
            <w:r w:rsidRPr="001D0CA2">
              <w:rPr>
                <w:rFonts w:ascii="GHEA Grapalat" w:hAnsi="GHEA Grapalat"/>
                <w:sz w:val="16"/>
                <w:szCs w:val="16"/>
              </w:rPr>
              <w:t>դասակարգման</w:t>
            </w:r>
            <w:r w:rsidRPr="001D0CA2">
              <w:rPr>
                <w:rFonts w:ascii="GHEA Grapalat" w:hAnsi="GHEA Grapalat"/>
                <w:sz w:val="16"/>
                <w:szCs w:val="16"/>
                <w:lang w:val="es-ES"/>
              </w:rPr>
              <w:t xml:space="preserve"> (CPV)</w:t>
            </w:r>
          </w:p>
        </w:tc>
        <w:tc>
          <w:tcPr>
            <w:tcW w:w="5053" w:type="dxa"/>
            <w:vAlign w:val="center"/>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rPr>
              <w:t>անվանումը</w:t>
            </w:r>
          </w:p>
        </w:tc>
        <w:tc>
          <w:tcPr>
            <w:tcW w:w="7985" w:type="dxa"/>
            <w:gridSpan w:val="13"/>
            <w:vAlign w:val="center"/>
          </w:tcPr>
          <w:p w:rsidR="003E0369" w:rsidRPr="001D0CA2" w:rsidRDefault="003E0369" w:rsidP="008401E7">
            <w:pPr>
              <w:jc w:val="both"/>
              <w:rPr>
                <w:rFonts w:ascii="GHEA Grapalat" w:hAnsi="GHEA Grapalat"/>
                <w:sz w:val="16"/>
                <w:szCs w:val="16"/>
                <w:lang w:val="es-ES"/>
              </w:rPr>
            </w:pPr>
            <w:r w:rsidRPr="001D0CA2">
              <w:rPr>
                <w:rFonts w:ascii="GHEA Grapalat" w:hAnsi="GHEA Grapalat"/>
                <w:sz w:val="16"/>
                <w:szCs w:val="16"/>
                <w:lang w:val="es-ES"/>
              </w:rPr>
              <w:t>դիմաց վճարումները նախատեսվում է իրականացնել 20</w:t>
            </w:r>
            <w:r>
              <w:rPr>
                <w:rFonts w:ascii="GHEA Grapalat" w:hAnsi="GHEA Grapalat"/>
                <w:sz w:val="16"/>
                <w:szCs w:val="16"/>
                <w:lang w:val="es-ES"/>
              </w:rPr>
              <w:t>22</w:t>
            </w:r>
            <w:r w:rsidRPr="001D0CA2">
              <w:rPr>
                <w:rFonts w:ascii="GHEA Grapalat" w:hAnsi="GHEA Grapalat"/>
                <w:sz w:val="16"/>
                <w:szCs w:val="16"/>
                <w:lang w:val="es-ES"/>
              </w:rPr>
              <w:t xml:space="preserve">  թ-ին` ըստ ամիսների, այդ թվում**</w:t>
            </w:r>
          </w:p>
        </w:tc>
      </w:tr>
      <w:tr w:rsidR="00CE419C" w:rsidRPr="001D0CA2" w:rsidTr="00CE419C">
        <w:trPr>
          <w:trHeight w:val="2253"/>
        </w:trPr>
        <w:tc>
          <w:tcPr>
            <w:tcW w:w="748" w:type="dxa"/>
          </w:tcPr>
          <w:p w:rsidR="00CE419C" w:rsidRPr="001D0CA2" w:rsidRDefault="00CE419C" w:rsidP="008401E7">
            <w:pPr>
              <w:jc w:val="center"/>
              <w:rPr>
                <w:rFonts w:ascii="GHEA Grapalat" w:hAnsi="GHEA Grapalat"/>
                <w:sz w:val="16"/>
                <w:szCs w:val="16"/>
                <w:lang w:val="es-ES"/>
              </w:rPr>
            </w:pPr>
          </w:p>
        </w:tc>
        <w:tc>
          <w:tcPr>
            <w:tcW w:w="1682" w:type="dxa"/>
          </w:tcPr>
          <w:p w:rsidR="00CE419C" w:rsidRPr="001D0CA2" w:rsidRDefault="00CE419C" w:rsidP="008401E7">
            <w:pPr>
              <w:jc w:val="center"/>
              <w:rPr>
                <w:rFonts w:ascii="GHEA Grapalat" w:hAnsi="GHEA Grapalat"/>
                <w:sz w:val="16"/>
                <w:szCs w:val="16"/>
                <w:lang w:val="es-ES"/>
              </w:rPr>
            </w:pPr>
          </w:p>
        </w:tc>
        <w:tc>
          <w:tcPr>
            <w:tcW w:w="5053" w:type="dxa"/>
          </w:tcPr>
          <w:p w:rsidR="00CE419C" w:rsidRPr="001D0CA2" w:rsidRDefault="00CE419C" w:rsidP="008401E7">
            <w:pPr>
              <w:jc w:val="center"/>
              <w:rPr>
                <w:rFonts w:ascii="GHEA Grapalat" w:hAnsi="GHEA Grapalat"/>
                <w:sz w:val="16"/>
                <w:szCs w:val="16"/>
                <w:lang w:val="es-ES"/>
              </w:rPr>
            </w:pPr>
          </w:p>
        </w:tc>
        <w:tc>
          <w:tcPr>
            <w:tcW w:w="493"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հունվար</w:t>
            </w:r>
          </w:p>
        </w:tc>
        <w:tc>
          <w:tcPr>
            <w:tcW w:w="493" w:type="dxa"/>
            <w:textDirection w:val="btLr"/>
            <w:vAlign w:val="center"/>
          </w:tcPr>
          <w:p w:rsidR="00CE419C" w:rsidRPr="001D0CA2" w:rsidRDefault="00CE419C" w:rsidP="008401E7">
            <w:pPr>
              <w:ind w:left="113" w:right="-7"/>
              <w:jc w:val="center"/>
              <w:rPr>
                <w:rFonts w:ascii="GHEA Grapalat" w:hAnsi="GHEA Grapalat" w:cs="Sylfaen"/>
                <w:sz w:val="16"/>
                <w:szCs w:val="16"/>
                <w:lang w:val="pt-BR"/>
              </w:rPr>
            </w:pPr>
            <w:r w:rsidRPr="001D0CA2">
              <w:rPr>
                <w:rFonts w:ascii="GHEA Grapalat" w:hAnsi="GHEA Grapalat" w:cs="Sylfaen"/>
                <w:sz w:val="16"/>
                <w:szCs w:val="16"/>
                <w:lang w:val="pt-BR"/>
              </w:rPr>
              <w:t>փետրվար</w:t>
            </w:r>
          </w:p>
        </w:tc>
        <w:tc>
          <w:tcPr>
            <w:tcW w:w="493"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մարտ</w:t>
            </w:r>
          </w:p>
        </w:tc>
        <w:tc>
          <w:tcPr>
            <w:tcW w:w="493" w:type="dxa"/>
            <w:textDirection w:val="btLr"/>
            <w:vAlign w:val="center"/>
          </w:tcPr>
          <w:p w:rsidR="00CE419C" w:rsidRPr="001D0CA2" w:rsidRDefault="00CE419C" w:rsidP="008401E7">
            <w:pPr>
              <w:ind w:left="113" w:right="-7"/>
              <w:jc w:val="center"/>
              <w:rPr>
                <w:rFonts w:ascii="GHEA Grapalat" w:hAnsi="GHEA Grapalat" w:cs="Sylfaen"/>
                <w:sz w:val="16"/>
                <w:szCs w:val="16"/>
                <w:lang w:val="pt-BR"/>
              </w:rPr>
            </w:pPr>
            <w:r w:rsidRPr="001D0CA2">
              <w:rPr>
                <w:rFonts w:ascii="GHEA Grapalat" w:hAnsi="GHEA Grapalat" w:cs="Sylfaen"/>
                <w:sz w:val="16"/>
                <w:szCs w:val="16"/>
                <w:lang w:val="pt-BR"/>
              </w:rPr>
              <w:t>ապրիլ</w:t>
            </w:r>
          </w:p>
        </w:tc>
        <w:tc>
          <w:tcPr>
            <w:tcW w:w="493"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մայիս</w:t>
            </w:r>
          </w:p>
        </w:tc>
        <w:tc>
          <w:tcPr>
            <w:tcW w:w="493"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հունիս</w:t>
            </w:r>
          </w:p>
        </w:tc>
        <w:tc>
          <w:tcPr>
            <w:tcW w:w="493"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հուլիս</w:t>
            </w:r>
            <w:r w:rsidRPr="001D0CA2">
              <w:rPr>
                <w:rFonts w:ascii="GHEA Grapalat" w:hAnsi="GHEA Grapalat" w:cs="Times Armenian"/>
                <w:sz w:val="16"/>
                <w:szCs w:val="16"/>
                <w:lang w:val="pt-BR"/>
              </w:rPr>
              <w:t xml:space="preserve"> </w:t>
            </w:r>
          </w:p>
        </w:tc>
        <w:tc>
          <w:tcPr>
            <w:tcW w:w="493"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օգոստոս</w:t>
            </w:r>
          </w:p>
        </w:tc>
        <w:tc>
          <w:tcPr>
            <w:tcW w:w="499"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սեպտեմբեր</w:t>
            </w:r>
            <w:r w:rsidRPr="001D0CA2">
              <w:rPr>
                <w:rFonts w:ascii="GHEA Grapalat" w:hAnsi="GHEA Grapalat" w:cs="Times Armenian"/>
                <w:sz w:val="16"/>
                <w:szCs w:val="16"/>
                <w:lang w:val="pt-BR"/>
              </w:rPr>
              <w:t xml:space="preserve"> </w:t>
            </w:r>
          </w:p>
        </w:tc>
        <w:tc>
          <w:tcPr>
            <w:tcW w:w="493"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հոկտեմբեր</w:t>
            </w:r>
          </w:p>
        </w:tc>
        <w:tc>
          <w:tcPr>
            <w:tcW w:w="496"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sz w:val="16"/>
                <w:szCs w:val="16"/>
              </w:rPr>
              <w:t xml:space="preserve"> </w:t>
            </w:r>
            <w:r w:rsidRPr="001D0CA2">
              <w:rPr>
                <w:rFonts w:ascii="GHEA Grapalat" w:hAnsi="GHEA Grapalat" w:cs="Sylfaen"/>
                <w:sz w:val="16"/>
                <w:szCs w:val="16"/>
                <w:lang w:val="pt-BR"/>
              </w:rPr>
              <w:t>նոյեմբեր</w:t>
            </w:r>
          </w:p>
        </w:tc>
        <w:tc>
          <w:tcPr>
            <w:tcW w:w="499" w:type="dxa"/>
            <w:textDirection w:val="btLr"/>
            <w:vAlign w:val="center"/>
          </w:tcPr>
          <w:p w:rsidR="00CE419C" w:rsidRPr="001D0CA2" w:rsidRDefault="00CE419C"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դեկտեմբեր</w:t>
            </w:r>
          </w:p>
        </w:tc>
        <w:tc>
          <w:tcPr>
            <w:tcW w:w="2054" w:type="dxa"/>
            <w:vAlign w:val="center"/>
          </w:tcPr>
          <w:p w:rsidR="00CE419C" w:rsidRPr="001D0CA2" w:rsidRDefault="00CE419C" w:rsidP="008401E7">
            <w:pPr>
              <w:ind w:right="-1"/>
              <w:jc w:val="center"/>
              <w:rPr>
                <w:rFonts w:ascii="GHEA Grapalat" w:hAnsi="GHEA Grapalat"/>
                <w:sz w:val="16"/>
                <w:szCs w:val="16"/>
                <w:lang w:val="pt-BR"/>
              </w:rPr>
            </w:pPr>
            <w:r w:rsidRPr="001D0CA2">
              <w:rPr>
                <w:rFonts w:ascii="GHEA Grapalat" w:hAnsi="GHEA Grapalat" w:cs="Sylfaen"/>
                <w:sz w:val="16"/>
                <w:szCs w:val="16"/>
                <w:lang w:val="pt-BR"/>
              </w:rPr>
              <w:t>Ընդամենը</w:t>
            </w:r>
          </w:p>
          <w:p w:rsidR="00CE419C" w:rsidRPr="001D0CA2" w:rsidRDefault="00CE419C" w:rsidP="008401E7">
            <w:pPr>
              <w:jc w:val="center"/>
              <w:rPr>
                <w:rFonts w:ascii="GHEA Grapalat" w:hAnsi="GHEA Grapalat"/>
                <w:sz w:val="16"/>
                <w:szCs w:val="16"/>
                <w:lang w:val="es-ES"/>
              </w:rPr>
            </w:pPr>
          </w:p>
        </w:tc>
      </w:tr>
      <w:tr w:rsidR="002910C2" w:rsidRPr="001D0CA2" w:rsidTr="00333CB3">
        <w:trPr>
          <w:trHeight w:val="330"/>
        </w:trPr>
        <w:tc>
          <w:tcPr>
            <w:tcW w:w="748" w:type="dxa"/>
          </w:tcPr>
          <w:p w:rsidR="002910C2" w:rsidRPr="00D8176D" w:rsidRDefault="002910C2" w:rsidP="002910C2">
            <w:pPr>
              <w:jc w:val="center"/>
              <w:rPr>
                <w:rFonts w:ascii="GHEA Grapalat" w:hAnsi="GHEA Grapalat"/>
                <w:sz w:val="20"/>
                <w:szCs w:val="20"/>
                <w:lang w:val="ru-RU"/>
              </w:rPr>
            </w:pPr>
            <w:r w:rsidRPr="00D8176D">
              <w:rPr>
                <w:rFonts w:ascii="GHEA Grapalat" w:hAnsi="GHEA Grapalat"/>
                <w:sz w:val="20"/>
                <w:szCs w:val="20"/>
                <w:lang w:val="ru-RU"/>
              </w:rPr>
              <w:t>1</w:t>
            </w:r>
          </w:p>
        </w:tc>
        <w:tc>
          <w:tcPr>
            <w:tcW w:w="1682" w:type="dxa"/>
          </w:tcPr>
          <w:p w:rsidR="002910C2" w:rsidRPr="00D8176D" w:rsidRDefault="002910C2" w:rsidP="002910C2">
            <w:pPr>
              <w:rPr>
                <w:rFonts w:ascii="GHEA Grapalat" w:hAnsi="GHEA Grapalat" w:cs="Sylfaen"/>
                <w:b/>
                <w:sz w:val="20"/>
                <w:szCs w:val="20"/>
              </w:rPr>
            </w:pPr>
            <w:r w:rsidRPr="00D8176D">
              <w:rPr>
                <w:rFonts w:ascii="GHEA Grapalat" w:hAnsi="GHEA Grapalat"/>
                <w:b/>
                <w:sz w:val="20"/>
                <w:szCs w:val="20"/>
              </w:rPr>
              <w:t>15850000</w:t>
            </w:r>
          </w:p>
        </w:tc>
        <w:tc>
          <w:tcPr>
            <w:tcW w:w="5053" w:type="dxa"/>
          </w:tcPr>
          <w:p w:rsidR="002910C2" w:rsidRPr="00D8176D" w:rsidRDefault="002910C2" w:rsidP="002910C2">
            <w:pPr>
              <w:rPr>
                <w:rFonts w:ascii="GHEA Grapalat" w:eastAsia="Tahoma" w:hAnsi="GHEA Grapalat" w:cs="Tahoma"/>
                <w:sz w:val="20"/>
                <w:szCs w:val="20"/>
              </w:rPr>
            </w:pPr>
            <w:r w:rsidRPr="00D8176D">
              <w:rPr>
                <w:rFonts w:ascii="GHEA Grapalat" w:eastAsia="Tahoma" w:hAnsi="GHEA Grapalat" w:cs="Tahoma"/>
                <w:sz w:val="20"/>
                <w:szCs w:val="20"/>
              </w:rPr>
              <w:t>Մակարոն</w:t>
            </w:r>
          </w:p>
        </w:tc>
        <w:tc>
          <w:tcPr>
            <w:tcW w:w="493" w:type="dxa"/>
          </w:tcPr>
          <w:p w:rsidR="002910C2" w:rsidRPr="001D0CA2" w:rsidRDefault="002910C2" w:rsidP="002910C2">
            <w:pPr>
              <w:jc w:val="center"/>
              <w:rPr>
                <w:rFonts w:ascii="GHEA Grapalat" w:hAnsi="GHEA Grapalat"/>
                <w:sz w:val="16"/>
                <w:szCs w:val="16"/>
                <w:lang w:val="pt-BR"/>
              </w:rPr>
            </w:pPr>
          </w:p>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 xml:space="preserve"> %</w:t>
            </w: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493"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2910C2" w:rsidRPr="001D0CA2" w:rsidTr="00333CB3">
        <w:trPr>
          <w:trHeight w:val="433"/>
        </w:trPr>
        <w:tc>
          <w:tcPr>
            <w:tcW w:w="748" w:type="dxa"/>
          </w:tcPr>
          <w:p w:rsidR="002910C2" w:rsidRPr="00D8176D" w:rsidRDefault="002910C2" w:rsidP="002910C2">
            <w:pPr>
              <w:jc w:val="center"/>
              <w:rPr>
                <w:rFonts w:ascii="GHEA Grapalat" w:hAnsi="GHEA Grapalat"/>
                <w:sz w:val="20"/>
                <w:szCs w:val="20"/>
                <w:lang w:val="ru-RU"/>
              </w:rPr>
            </w:pPr>
            <w:r w:rsidRPr="00D8176D">
              <w:rPr>
                <w:rFonts w:ascii="GHEA Grapalat" w:hAnsi="GHEA Grapalat"/>
                <w:sz w:val="20"/>
                <w:szCs w:val="20"/>
                <w:lang w:val="ru-RU"/>
              </w:rPr>
              <w:t>2</w:t>
            </w:r>
          </w:p>
        </w:tc>
        <w:tc>
          <w:tcPr>
            <w:tcW w:w="1682" w:type="dxa"/>
          </w:tcPr>
          <w:p w:rsidR="002910C2" w:rsidRPr="00D8176D" w:rsidRDefault="002910C2" w:rsidP="002910C2">
            <w:pPr>
              <w:rPr>
                <w:rFonts w:ascii="GHEA Grapalat" w:hAnsi="GHEA Grapalat"/>
                <w:b/>
                <w:sz w:val="20"/>
                <w:szCs w:val="20"/>
              </w:rPr>
            </w:pPr>
            <w:r w:rsidRPr="00D8176D">
              <w:rPr>
                <w:rFonts w:ascii="GHEA Grapalat" w:hAnsi="GHEA Grapalat"/>
                <w:b/>
                <w:sz w:val="20"/>
                <w:szCs w:val="20"/>
              </w:rPr>
              <w:t>15831000</w:t>
            </w:r>
          </w:p>
        </w:tc>
        <w:tc>
          <w:tcPr>
            <w:tcW w:w="5053" w:type="dxa"/>
          </w:tcPr>
          <w:p w:rsidR="002910C2" w:rsidRPr="00D8176D" w:rsidRDefault="002910C2" w:rsidP="002910C2">
            <w:pPr>
              <w:rPr>
                <w:rFonts w:ascii="GHEA Grapalat" w:eastAsia="Tahoma" w:hAnsi="GHEA Grapalat" w:cs="Tahoma"/>
                <w:sz w:val="20"/>
                <w:szCs w:val="20"/>
              </w:rPr>
            </w:pPr>
            <w:r w:rsidRPr="00D8176D">
              <w:rPr>
                <w:rFonts w:ascii="GHEA Grapalat" w:eastAsia="Tahoma" w:hAnsi="GHEA Grapalat" w:cs="Tahoma"/>
                <w:sz w:val="20"/>
                <w:szCs w:val="20"/>
              </w:rPr>
              <w:t>Շաքարավազ</w:t>
            </w: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r w:rsidRPr="001D0CA2">
              <w:rPr>
                <w:rFonts w:ascii="GHEA Grapalat" w:hAnsi="GHEA Grapalat"/>
                <w:sz w:val="16"/>
                <w:szCs w:val="16"/>
                <w:lang w:val="pt-BR"/>
              </w:rPr>
              <w:t xml:space="preserve"> </w:t>
            </w: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 xml:space="preserve"> %</w:t>
            </w: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493"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2910C2" w:rsidRPr="001D0CA2" w:rsidTr="00333CB3">
        <w:trPr>
          <w:trHeight w:val="291"/>
        </w:trPr>
        <w:tc>
          <w:tcPr>
            <w:tcW w:w="748" w:type="dxa"/>
          </w:tcPr>
          <w:p w:rsidR="002910C2" w:rsidRPr="00D8176D" w:rsidRDefault="002910C2" w:rsidP="002910C2">
            <w:pPr>
              <w:jc w:val="center"/>
              <w:rPr>
                <w:rFonts w:ascii="GHEA Grapalat" w:hAnsi="GHEA Grapalat"/>
                <w:sz w:val="20"/>
                <w:szCs w:val="20"/>
                <w:lang w:val="ru-RU"/>
              </w:rPr>
            </w:pPr>
            <w:r w:rsidRPr="00D8176D">
              <w:rPr>
                <w:rFonts w:ascii="GHEA Grapalat" w:hAnsi="GHEA Grapalat"/>
                <w:sz w:val="20"/>
                <w:szCs w:val="20"/>
                <w:lang w:val="ru-RU"/>
              </w:rPr>
              <w:t>3</w:t>
            </w:r>
          </w:p>
        </w:tc>
        <w:tc>
          <w:tcPr>
            <w:tcW w:w="1682" w:type="dxa"/>
          </w:tcPr>
          <w:p w:rsidR="002910C2" w:rsidRPr="00D8176D" w:rsidRDefault="002910C2" w:rsidP="002910C2">
            <w:pPr>
              <w:rPr>
                <w:rFonts w:ascii="GHEA Grapalat" w:hAnsi="GHEA Grapalat"/>
                <w:b/>
                <w:sz w:val="20"/>
                <w:szCs w:val="20"/>
              </w:rPr>
            </w:pPr>
            <w:r w:rsidRPr="00D8176D">
              <w:rPr>
                <w:rFonts w:ascii="GHEA Grapalat" w:hAnsi="GHEA Grapalat"/>
                <w:b/>
                <w:sz w:val="20"/>
                <w:szCs w:val="20"/>
              </w:rPr>
              <w:t>15331153</w:t>
            </w:r>
          </w:p>
        </w:tc>
        <w:tc>
          <w:tcPr>
            <w:tcW w:w="5053" w:type="dxa"/>
          </w:tcPr>
          <w:p w:rsidR="002910C2" w:rsidRPr="00D8176D" w:rsidRDefault="002910C2" w:rsidP="002910C2">
            <w:pPr>
              <w:rPr>
                <w:rFonts w:ascii="GHEA Grapalat" w:eastAsia="Tahoma" w:hAnsi="GHEA Grapalat" w:cs="Tahoma"/>
                <w:sz w:val="20"/>
                <w:szCs w:val="20"/>
              </w:rPr>
            </w:pPr>
            <w:r w:rsidRPr="00D8176D">
              <w:rPr>
                <w:rFonts w:ascii="GHEA Grapalat" w:eastAsia="Tahoma" w:hAnsi="GHEA Grapalat" w:cs="Tahoma"/>
                <w:sz w:val="20"/>
                <w:szCs w:val="20"/>
              </w:rPr>
              <w:t>Ոսպ</w:t>
            </w: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 xml:space="preserve"> %</w:t>
            </w: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493"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2910C2" w:rsidRPr="001D0CA2" w:rsidTr="005B5F33">
        <w:trPr>
          <w:trHeight w:val="369"/>
        </w:trPr>
        <w:tc>
          <w:tcPr>
            <w:tcW w:w="748" w:type="dxa"/>
          </w:tcPr>
          <w:p w:rsidR="002910C2" w:rsidRPr="00D8176D" w:rsidRDefault="002910C2" w:rsidP="002910C2">
            <w:pPr>
              <w:jc w:val="center"/>
              <w:rPr>
                <w:rFonts w:ascii="GHEA Grapalat" w:hAnsi="GHEA Grapalat"/>
                <w:sz w:val="20"/>
                <w:szCs w:val="20"/>
              </w:rPr>
            </w:pPr>
            <w:r w:rsidRPr="00D8176D">
              <w:rPr>
                <w:rFonts w:ascii="GHEA Grapalat" w:hAnsi="GHEA Grapalat"/>
                <w:sz w:val="20"/>
                <w:szCs w:val="20"/>
              </w:rPr>
              <w:t>4</w:t>
            </w:r>
          </w:p>
        </w:tc>
        <w:tc>
          <w:tcPr>
            <w:tcW w:w="1682" w:type="dxa"/>
          </w:tcPr>
          <w:p w:rsidR="002910C2" w:rsidRPr="00D8176D" w:rsidRDefault="002910C2" w:rsidP="002910C2">
            <w:pPr>
              <w:rPr>
                <w:rFonts w:ascii="GHEA Grapalat" w:hAnsi="GHEA Grapalat"/>
                <w:b/>
                <w:sz w:val="20"/>
                <w:szCs w:val="20"/>
              </w:rPr>
            </w:pPr>
            <w:r w:rsidRPr="00D8176D">
              <w:rPr>
                <w:rFonts w:ascii="GHEA Grapalat" w:hAnsi="GHEA Grapalat"/>
                <w:b/>
                <w:sz w:val="20"/>
                <w:szCs w:val="20"/>
              </w:rPr>
              <w:t>15512000</w:t>
            </w:r>
          </w:p>
        </w:tc>
        <w:tc>
          <w:tcPr>
            <w:tcW w:w="5053" w:type="dxa"/>
          </w:tcPr>
          <w:p w:rsidR="002910C2" w:rsidRPr="00D8176D" w:rsidRDefault="002910C2" w:rsidP="002910C2">
            <w:pPr>
              <w:rPr>
                <w:rFonts w:ascii="GHEA Grapalat" w:eastAsia="Tahoma" w:hAnsi="GHEA Grapalat" w:cs="Tahoma"/>
                <w:sz w:val="20"/>
                <w:szCs w:val="20"/>
              </w:rPr>
            </w:pPr>
            <w:r w:rsidRPr="00D8176D">
              <w:rPr>
                <w:rFonts w:ascii="GHEA Grapalat" w:eastAsia="Tahoma" w:hAnsi="GHEA Grapalat" w:cs="Tahoma"/>
                <w:sz w:val="20"/>
                <w:szCs w:val="20"/>
              </w:rPr>
              <w:t xml:space="preserve">Թթվասեր </w:t>
            </w: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 xml:space="preserve"> %</w:t>
            </w: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493"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2910C2" w:rsidRPr="001D0CA2" w:rsidTr="005B5F33">
        <w:trPr>
          <w:trHeight w:val="325"/>
        </w:trPr>
        <w:tc>
          <w:tcPr>
            <w:tcW w:w="748" w:type="dxa"/>
          </w:tcPr>
          <w:p w:rsidR="002910C2" w:rsidRPr="00D8176D" w:rsidRDefault="002910C2" w:rsidP="002910C2">
            <w:pPr>
              <w:jc w:val="center"/>
              <w:rPr>
                <w:rFonts w:ascii="GHEA Grapalat" w:hAnsi="GHEA Grapalat"/>
                <w:sz w:val="20"/>
                <w:szCs w:val="20"/>
              </w:rPr>
            </w:pPr>
            <w:r w:rsidRPr="00D8176D">
              <w:rPr>
                <w:rFonts w:ascii="GHEA Grapalat" w:hAnsi="GHEA Grapalat"/>
                <w:sz w:val="20"/>
                <w:szCs w:val="20"/>
              </w:rPr>
              <w:t>5</w:t>
            </w:r>
          </w:p>
        </w:tc>
        <w:tc>
          <w:tcPr>
            <w:tcW w:w="1682" w:type="dxa"/>
          </w:tcPr>
          <w:p w:rsidR="002910C2" w:rsidRPr="00D8176D" w:rsidRDefault="002910C2" w:rsidP="002910C2">
            <w:pPr>
              <w:rPr>
                <w:rFonts w:ascii="GHEA Grapalat" w:hAnsi="GHEA Grapalat"/>
                <w:b/>
                <w:sz w:val="20"/>
                <w:szCs w:val="20"/>
              </w:rPr>
            </w:pPr>
            <w:r w:rsidRPr="00D8176D">
              <w:rPr>
                <w:rFonts w:ascii="GHEA Grapalat" w:hAnsi="GHEA Grapalat"/>
                <w:b/>
                <w:sz w:val="20"/>
                <w:szCs w:val="20"/>
              </w:rPr>
              <w:t>15511600</w:t>
            </w:r>
          </w:p>
        </w:tc>
        <w:tc>
          <w:tcPr>
            <w:tcW w:w="5053" w:type="dxa"/>
          </w:tcPr>
          <w:p w:rsidR="002910C2" w:rsidRPr="00D8176D" w:rsidRDefault="002910C2" w:rsidP="002910C2">
            <w:pPr>
              <w:rPr>
                <w:rFonts w:ascii="GHEA Grapalat" w:eastAsia="Tahoma" w:hAnsi="GHEA Grapalat" w:cs="Tahoma"/>
                <w:sz w:val="20"/>
                <w:szCs w:val="20"/>
              </w:rPr>
            </w:pPr>
            <w:r w:rsidRPr="00D8176D">
              <w:rPr>
                <w:rFonts w:ascii="GHEA Grapalat" w:eastAsia="Tahoma" w:hAnsi="GHEA Grapalat" w:cs="Tahoma"/>
                <w:sz w:val="20"/>
                <w:szCs w:val="20"/>
              </w:rPr>
              <w:t>Խտացրած կաթ</w:t>
            </w: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 xml:space="preserve"> %</w:t>
            </w: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493"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2910C2" w:rsidRPr="001D0CA2" w:rsidTr="005B5F33">
        <w:trPr>
          <w:trHeight w:val="363"/>
        </w:trPr>
        <w:tc>
          <w:tcPr>
            <w:tcW w:w="748" w:type="dxa"/>
          </w:tcPr>
          <w:p w:rsidR="002910C2" w:rsidRPr="00D8176D" w:rsidRDefault="002910C2" w:rsidP="002910C2">
            <w:pPr>
              <w:jc w:val="center"/>
              <w:rPr>
                <w:rFonts w:ascii="GHEA Grapalat" w:hAnsi="GHEA Grapalat"/>
                <w:sz w:val="20"/>
                <w:szCs w:val="20"/>
              </w:rPr>
            </w:pPr>
            <w:r w:rsidRPr="00D8176D">
              <w:rPr>
                <w:rFonts w:ascii="GHEA Grapalat" w:hAnsi="GHEA Grapalat"/>
                <w:sz w:val="20"/>
                <w:szCs w:val="20"/>
              </w:rPr>
              <w:t>6</w:t>
            </w:r>
          </w:p>
        </w:tc>
        <w:tc>
          <w:tcPr>
            <w:tcW w:w="1682" w:type="dxa"/>
          </w:tcPr>
          <w:p w:rsidR="002910C2" w:rsidRPr="00D8176D" w:rsidRDefault="002910C2" w:rsidP="002910C2">
            <w:pPr>
              <w:rPr>
                <w:rFonts w:ascii="GHEA Grapalat" w:hAnsi="GHEA Grapalat"/>
                <w:b/>
                <w:sz w:val="20"/>
                <w:szCs w:val="20"/>
              </w:rPr>
            </w:pPr>
          </w:p>
          <w:p w:rsidR="002910C2" w:rsidRPr="00D8176D" w:rsidRDefault="002910C2" w:rsidP="002910C2">
            <w:pPr>
              <w:rPr>
                <w:rFonts w:ascii="GHEA Grapalat" w:hAnsi="GHEA Grapalat"/>
                <w:b/>
                <w:sz w:val="20"/>
                <w:szCs w:val="20"/>
              </w:rPr>
            </w:pPr>
            <w:r w:rsidRPr="00D8176D">
              <w:rPr>
                <w:rFonts w:ascii="GHEA Grapalat" w:hAnsi="GHEA Grapalat"/>
                <w:b/>
                <w:sz w:val="20"/>
                <w:szCs w:val="20"/>
              </w:rPr>
              <w:t>03221124</w:t>
            </w:r>
          </w:p>
        </w:tc>
        <w:tc>
          <w:tcPr>
            <w:tcW w:w="5053" w:type="dxa"/>
          </w:tcPr>
          <w:p w:rsidR="002910C2" w:rsidRPr="00D8176D" w:rsidRDefault="002910C2" w:rsidP="002910C2">
            <w:pPr>
              <w:rPr>
                <w:rFonts w:ascii="GHEA Grapalat" w:eastAsia="Tahoma" w:hAnsi="GHEA Grapalat" w:cs="Tahoma"/>
                <w:sz w:val="20"/>
                <w:szCs w:val="20"/>
              </w:rPr>
            </w:pPr>
          </w:p>
          <w:p w:rsidR="002910C2" w:rsidRPr="00D8176D" w:rsidRDefault="002910C2" w:rsidP="002910C2">
            <w:pPr>
              <w:rPr>
                <w:rFonts w:ascii="GHEA Grapalat" w:eastAsia="Tahoma" w:hAnsi="GHEA Grapalat" w:cs="Tahoma"/>
                <w:sz w:val="20"/>
                <w:szCs w:val="20"/>
              </w:rPr>
            </w:pPr>
            <w:r w:rsidRPr="00D8176D">
              <w:rPr>
                <w:rFonts w:ascii="GHEA Grapalat" w:eastAsia="Tahoma" w:hAnsi="GHEA Grapalat" w:cs="Tahoma"/>
                <w:sz w:val="20"/>
                <w:szCs w:val="20"/>
              </w:rPr>
              <w:t xml:space="preserve">Վարունգ </w:t>
            </w:r>
            <w:bookmarkStart w:id="14" w:name="_GoBack"/>
            <w:bookmarkEnd w:id="14"/>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 xml:space="preserve"> %</w:t>
            </w: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493"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2910C2" w:rsidRPr="001D0CA2" w:rsidTr="005B5F33">
        <w:trPr>
          <w:trHeight w:val="534"/>
        </w:trPr>
        <w:tc>
          <w:tcPr>
            <w:tcW w:w="748" w:type="dxa"/>
          </w:tcPr>
          <w:p w:rsidR="002910C2" w:rsidRPr="00D8176D" w:rsidRDefault="002910C2" w:rsidP="002910C2">
            <w:pPr>
              <w:rPr>
                <w:rFonts w:ascii="GHEA Grapalat" w:hAnsi="GHEA Grapalat"/>
                <w:sz w:val="20"/>
                <w:szCs w:val="20"/>
              </w:rPr>
            </w:pPr>
            <w:r w:rsidRPr="00D8176D">
              <w:rPr>
                <w:rFonts w:ascii="GHEA Grapalat" w:hAnsi="GHEA Grapalat"/>
                <w:sz w:val="20"/>
                <w:szCs w:val="20"/>
              </w:rPr>
              <w:t>7</w:t>
            </w:r>
          </w:p>
        </w:tc>
        <w:tc>
          <w:tcPr>
            <w:tcW w:w="1682" w:type="dxa"/>
          </w:tcPr>
          <w:p w:rsidR="002910C2" w:rsidRPr="00D8176D" w:rsidRDefault="002910C2" w:rsidP="002910C2">
            <w:pPr>
              <w:rPr>
                <w:rFonts w:ascii="GHEA Grapalat" w:hAnsi="GHEA Grapalat"/>
                <w:b/>
                <w:sz w:val="20"/>
                <w:szCs w:val="20"/>
              </w:rPr>
            </w:pPr>
            <w:r w:rsidRPr="00D8176D">
              <w:rPr>
                <w:rFonts w:ascii="GHEA Grapalat" w:hAnsi="GHEA Grapalat"/>
                <w:b/>
                <w:sz w:val="20"/>
                <w:szCs w:val="20"/>
              </w:rPr>
              <w:t>15331139</w:t>
            </w:r>
          </w:p>
        </w:tc>
        <w:tc>
          <w:tcPr>
            <w:tcW w:w="5053" w:type="dxa"/>
          </w:tcPr>
          <w:p w:rsidR="002910C2" w:rsidRPr="00D8176D" w:rsidRDefault="002910C2" w:rsidP="002910C2">
            <w:pPr>
              <w:rPr>
                <w:rFonts w:ascii="GHEA Grapalat" w:eastAsia="Tahoma" w:hAnsi="GHEA Grapalat" w:cs="Tahoma"/>
                <w:sz w:val="20"/>
                <w:szCs w:val="20"/>
              </w:rPr>
            </w:pPr>
            <w:r w:rsidRPr="00D8176D">
              <w:rPr>
                <w:rFonts w:ascii="GHEA Grapalat" w:eastAsia="Tahoma" w:hAnsi="GHEA Grapalat" w:cs="Tahoma"/>
                <w:sz w:val="20"/>
                <w:szCs w:val="20"/>
              </w:rPr>
              <w:t>Լոլիկ</w:t>
            </w: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rPr>
                <w:rFonts w:ascii="GHEA Grapalat" w:hAnsi="GHEA Grapalat"/>
                <w:sz w:val="16"/>
                <w:szCs w:val="16"/>
                <w:lang w:val="pt-BR"/>
              </w:rPr>
            </w:pP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 xml:space="preserve"> %</w:t>
            </w:r>
          </w:p>
        </w:tc>
        <w:tc>
          <w:tcPr>
            <w:tcW w:w="493"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493"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2910C2" w:rsidRPr="001D0CA2" w:rsidRDefault="002910C2" w:rsidP="002910C2">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2910C2" w:rsidRPr="001D0CA2" w:rsidRDefault="002910C2" w:rsidP="002910C2">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8176D" w:rsidRPr="001D0CA2" w:rsidTr="005B5F33">
        <w:trPr>
          <w:trHeight w:val="534"/>
        </w:trPr>
        <w:tc>
          <w:tcPr>
            <w:tcW w:w="748" w:type="dxa"/>
          </w:tcPr>
          <w:p w:rsidR="00D8176D" w:rsidRPr="00D8176D" w:rsidRDefault="00D8176D" w:rsidP="00D8176D">
            <w:pPr>
              <w:rPr>
                <w:rFonts w:ascii="GHEA Grapalat" w:hAnsi="GHEA Grapalat"/>
                <w:sz w:val="20"/>
                <w:szCs w:val="20"/>
              </w:rPr>
            </w:pPr>
            <w:r w:rsidRPr="00D8176D">
              <w:rPr>
                <w:rFonts w:ascii="GHEA Grapalat" w:hAnsi="GHEA Grapalat"/>
                <w:sz w:val="20"/>
                <w:szCs w:val="20"/>
              </w:rPr>
              <w:lastRenderedPageBreak/>
              <w:t>8</w:t>
            </w:r>
          </w:p>
        </w:tc>
        <w:tc>
          <w:tcPr>
            <w:tcW w:w="1682" w:type="dxa"/>
          </w:tcPr>
          <w:p w:rsidR="00D8176D" w:rsidRPr="00D8176D" w:rsidRDefault="00D8176D" w:rsidP="00D8176D">
            <w:pPr>
              <w:rPr>
                <w:rFonts w:ascii="GHEA Grapalat" w:hAnsi="GHEA Grapalat"/>
                <w:sz w:val="20"/>
                <w:szCs w:val="20"/>
              </w:rPr>
            </w:pPr>
            <w:r w:rsidRPr="00D8176D">
              <w:rPr>
                <w:rFonts w:ascii="GHEA Grapalat" w:hAnsi="GHEA Grapalat"/>
                <w:sz w:val="20"/>
                <w:szCs w:val="20"/>
              </w:rPr>
              <w:t>15872800</w:t>
            </w:r>
          </w:p>
        </w:tc>
        <w:tc>
          <w:tcPr>
            <w:tcW w:w="5053" w:type="dxa"/>
          </w:tcPr>
          <w:p w:rsidR="00D8176D" w:rsidRPr="00D8176D" w:rsidRDefault="00D8176D" w:rsidP="00D8176D">
            <w:pPr>
              <w:rPr>
                <w:rFonts w:ascii="GHEA Grapalat" w:eastAsia="Tahoma" w:hAnsi="GHEA Grapalat" w:cs="Tahoma"/>
                <w:sz w:val="20"/>
                <w:szCs w:val="20"/>
              </w:rPr>
            </w:pPr>
            <w:r w:rsidRPr="00D8176D">
              <w:rPr>
                <w:rFonts w:ascii="GHEA Grapalat" w:eastAsia="Tahoma" w:hAnsi="GHEA Grapalat" w:cs="Tahoma"/>
                <w:sz w:val="20"/>
                <w:szCs w:val="20"/>
              </w:rPr>
              <w:t xml:space="preserve"> Պղպեղ  </w:t>
            </w:r>
            <w:r w:rsidRPr="00D8176D">
              <w:rPr>
                <w:rFonts w:ascii="GHEA Grapalat" w:eastAsia="Tahoma" w:hAnsi="GHEA Grapalat" w:cs="Tahoma"/>
                <w:sz w:val="20"/>
                <w:szCs w:val="20"/>
                <w:lang w:val="ru-RU"/>
              </w:rPr>
              <w:t>սև</w:t>
            </w:r>
            <w:r w:rsidRPr="00D8176D">
              <w:rPr>
                <w:rFonts w:ascii="GHEA Grapalat" w:eastAsia="Tahoma" w:hAnsi="GHEA Grapalat" w:cs="Tahoma"/>
                <w:sz w:val="20"/>
                <w:szCs w:val="20"/>
              </w:rPr>
              <w:t xml:space="preserve"> </w:t>
            </w:r>
            <w:r w:rsidRPr="00D8176D">
              <w:rPr>
                <w:rFonts w:ascii="GHEA Grapalat" w:eastAsia="Tahoma" w:hAnsi="GHEA Grapalat" w:cs="Tahoma"/>
                <w:sz w:val="20"/>
                <w:szCs w:val="20"/>
                <w:lang w:val="ru-RU"/>
              </w:rPr>
              <w:t>կարմիր</w:t>
            </w:r>
            <w:r w:rsidRPr="00D8176D">
              <w:rPr>
                <w:rFonts w:ascii="GHEA Grapalat" w:eastAsia="Tahoma" w:hAnsi="GHEA Grapalat" w:cs="Tahoma"/>
                <w:sz w:val="20"/>
                <w:szCs w:val="20"/>
              </w:rPr>
              <w:t xml:space="preserve">, </w:t>
            </w:r>
          </w:p>
        </w:tc>
        <w:tc>
          <w:tcPr>
            <w:tcW w:w="493" w:type="dxa"/>
          </w:tcPr>
          <w:p w:rsidR="00D8176D" w:rsidRPr="001D0CA2" w:rsidRDefault="00D8176D" w:rsidP="00D8176D">
            <w:pPr>
              <w:jc w:val="center"/>
              <w:rPr>
                <w:rFonts w:ascii="GHEA Grapalat" w:hAnsi="GHEA Grapalat"/>
                <w:sz w:val="16"/>
                <w:szCs w:val="16"/>
                <w:lang w:val="pt-BR"/>
              </w:rPr>
            </w:pPr>
          </w:p>
        </w:tc>
        <w:tc>
          <w:tcPr>
            <w:tcW w:w="493" w:type="dxa"/>
          </w:tcPr>
          <w:p w:rsidR="00D8176D" w:rsidRPr="001D0CA2" w:rsidRDefault="00D8176D" w:rsidP="00D8176D">
            <w:pPr>
              <w:jc w:val="center"/>
              <w:rPr>
                <w:rFonts w:ascii="GHEA Grapalat" w:hAnsi="GHEA Grapalat"/>
                <w:sz w:val="16"/>
                <w:szCs w:val="16"/>
                <w:lang w:val="pt-BR"/>
              </w:rPr>
            </w:pPr>
          </w:p>
        </w:tc>
        <w:tc>
          <w:tcPr>
            <w:tcW w:w="493" w:type="dxa"/>
          </w:tcPr>
          <w:p w:rsidR="00D8176D" w:rsidRPr="001D0CA2" w:rsidRDefault="00D8176D" w:rsidP="00D8176D">
            <w:pPr>
              <w:rPr>
                <w:rFonts w:ascii="GHEA Grapalat" w:hAnsi="GHEA Grapalat"/>
                <w:sz w:val="16"/>
                <w:szCs w:val="16"/>
                <w:lang w:val="pt-BR"/>
              </w:rPr>
            </w:pPr>
          </w:p>
        </w:tc>
        <w:tc>
          <w:tcPr>
            <w:tcW w:w="493" w:type="dxa"/>
          </w:tcPr>
          <w:p w:rsidR="00D8176D" w:rsidRPr="001D0CA2" w:rsidRDefault="00D8176D" w:rsidP="00D8176D">
            <w:pPr>
              <w:rPr>
                <w:rFonts w:ascii="GHEA Grapalat" w:hAnsi="GHEA Grapalat"/>
                <w:sz w:val="16"/>
                <w:szCs w:val="16"/>
                <w:lang w:val="pt-BR"/>
              </w:rPr>
            </w:pPr>
          </w:p>
        </w:tc>
        <w:tc>
          <w:tcPr>
            <w:tcW w:w="493" w:type="dxa"/>
          </w:tcPr>
          <w:p w:rsidR="00D8176D" w:rsidRPr="001D0CA2" w:rsidRDefault="00D8176D" w:rsidP="00D8176D">
            <w:pPr>
              <w:rPr>
                <w:rFonts w:ascii="GHEA Grapalat" w:hAnsi="GHEA Grapalat"/>
                <w:sz w:val="16"/>
                <w:szCs w:val="16"/>
                <w:lang w:val="pt-BR"/>
              </w:rPr>
            </w:pPr>
          </w:p>
        </w:tc>
        <w:tc>
          <w:tcPr>
            <w:tcW w:w="493" w:type="dxa"/>
          </w:tcPr>
          <w:p w:rsidR="00D8176D" w:rsidRPr="001D0CA2" w:rsidRDefault="00D8176D" w:rsidP="00D8176D">
            <w:pPr>
              <w:rPr>
                <w:rFonts w:ascii="GHEA Grapalat" w:hAnsi="GHEA Grapalat"/>
                <w:sz w:val="16"/>
                <w:szCs w:val="16"/>
                <w:lang w:val="pt-BR"/>
              </w:rPr>
            </w:pPr>
          </w:p>
        </w:tc>
        <w:tc>
          <w:tcPr>
            <w:tcW w:w="493"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 xml:space="preserve"> %</w:t>
            </w:r>
          </w:p>
        </w:tc>
        <w:tc>
          <w:tcPr>
            <w:tcW w:w="493"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9"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493" w:type="dxa"/>
          </w:tcPr>
          <w:p w:rsidR="00D8176D" w:rsidRPr="001D0CA2" w:rsidRDefault="00D8176D" w:rsidP="00D8176D">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8176D" w:rsidRPr="001D0CA2" w:rsidRDefault="00D8176D" w:rsidP="00D8176D">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8176D" w:rsidRPr="001D0CA2" w:rsidTr="005B5F33">
        <w:trPr>
          <w:trHeight w:val="336"/>
        </w:trPr>
        <w:tc>
          <w:tcPr>
            <w:tcW w:w="748" w:type="dxa"/>
          </w:tcPr>
          <w:p w:rsidR="00D8176D" w:rsidRPr="00D8176D" w:rsidRDefault="00D8176D" w:rsidP="00D8176D">
            <w:pPr>
              <w:rPr>
                <w:rFonts w:ascii="GHEA Grapalat" w:hAnsi="GHEA Grapalat"/>
                <w:sz w:val="20"/>
                <w:szCs w:val="20"/>
              </w:rPr>
            </w:pPr>
            <w:r w:rsidRPr="00D8176D">
              <w:rPr>
                <w:rFonts w:ascii="GHEA Grapalat" w:hAnsi="GHEA Grapalat"/>
                <w:sz w:val="20"/>
                <w:szCs w:val="20"/>
              </w:rPr>
              <w:t>9</w:t>
            </w:r>
          </w:p>
        </w:tc>
        <w:tc>
          <w:tcPr>
            <w:tcW w:w="1682" w:type="dxa"/>
          </w:tcPr>
          <w:p w:rsidR="00D8176D" w:rsidRPr="00D8176D" w:rsidRDefault="00D8176D" w:rsidP="00D8176D">
            <w:pPr>
              <w:rPr>
                <w:rFonts w:ascii="GHEA Grapalat" w:hAnsi="GHEA Grapalat"/>
                <w:sz w:val="20"/>
                <w:szCs w:val="20"/>
              </w:rPr>
            </w:pPr>
            <w:r w:rsidRPr="00D8176D">
              <w:rPr>
                <w:rFonts w:ascii="GHEA Grapalat" w:hAnsi="GHEA Grapalat"/>
                <w:sz w:val="20"/>
                <w:szCs w:val="20"/>
              </w:rPr>
              <w:t>15872900</w:t>
            </w:r>
          </w:p>
        </w:tc>
        <w:tc>
          <w:tcPr>
            <w:tcW w:w="5053" w:type="dxa"/>
          </w:tcPr>
          <w:p w:rsidR="00D8176D" w:rsidRPr="00D8176D" w:rsidRDefault="00D8176D" w:rsidP="00D8176D">
            <w:pPr>
              <w:rPr>
                <w:rFonts w:ascii="GHEA Grapalat" w:eastAsia="Tahoma" w:hAnsi="GHEA Grapalat" w:cs="Tahoma"/>
                <w:sz w:val="20"/>
                <w:szCs w:val="20"/>
              </w:rPr>
            </w:pPr>
            <w:r w:rsidRPr="00D8176D">
              <w:rPr>
                <w:rFonts w:ascii="GHEA Grapalat" w:eastAsia="Tahoma" w:hAnsi="GHEA Grapalat" w:cs="Tahoma"/>
                <w:sz w:val="20"/>
                <w:szCs w:val="20"/>
              </w:rPr>
              <w:t xml:space="preserve"> Պղպեղ </w:t>
            </w:r>
          </w:p>
        </w:tc>
        <w:tc>
          <w:tcPr>
            <w:tcW w:w="493" w:type="dxa"/>
          </w:tcPr>
          <w:p w:rsidR="00D8176D" w:rsidRPr="001D0CA2" w:rsidRDefault="00D8176D" w:rsidP="00D8176D">
            <w:pPr>
              <w:jc w:val="center"/>
              <w:rPr>
                <w:rFonts w:ascii="GHEA Grapalat" w:hAnsi="GHEA Grapalat"/>
                <w:sz w:val="16"/>
                <w:szCs w:val="16"/>
                <w:lang w:val="pt-BR"/>
              </w:rPr>
            </w:pPr>
          </w:p>
        </w:tc>
        <w:tc>
          <w:tcPr>
            <w:tcW w:w="493" w:type="dxa"/>
          </w:tcPr>
          <w:p w:rsidR="00D8176D" w:rsidRPr="001D0CA2" w:rsidRDefault="00D8176D" w:rsidP="00D8176D">
            <w:pPr>
              <w:jc w:val="center"/>
              <w:rPr>
                <w:rFonts w:ascii="GHEA Grapalat" w:hAnsi="GHEA Grapalat"/>
                <w:sz w:val="16"/>
                <w:szCs w:val="16"/>
                <w:lang w:val="pt-BR"/>
              </w:rPr>
            </w:pPr>
          </w:p>
        </w:tc>
        <w:tc>
          <w:tcPr>
            <w:tcW w:w="493" w:type="dxa"/>
          </w:tcPr>
          <w:p w:rsidR="00D8176D" w:rsidRPr="001D0CA2" w:rsidRDefault="00D8176D" w:rsidP="00D8176D">
            <w:pPr>
              <w:rPr>
                <w:rFonts w:ascii="GHEA Grapalat" w:hAnsi="GHEA Grapalat"/>
                <w:sz w:val="16"/>
                <w:szCs w:val="16"/>
                <w:lang w:val="pt-BR"/>
              </w:rPr>
            </w:pPr>
          </w:p>
        </w:tc>
        <w:tc>
          <w:tcPr>
            <w:tcW w:w="493" w:type="dxa"/>
          </w:tcPr>
          <w:p w:rsidR="00D8176D" w:rsidRPr="001D0CA2" w:rsidRDefault="00D8176D" w:rsidP="00D8176D">
            <w:pPr>
              <w:rPr>
                <w:rFonts w:ascii="GHEA Grapalat" w:hAnsi="GHEA Grapalat"/>
                <w:sz w:val="16"/>
                <w:szCs w:val="16"/>
                <w:lang w:val="pt-BR"/>
              </w:rPr>
            </w:pPr>
          </w:p>
        </w:tc>
        <w:tc>
          <w:tcPr>
            <w:tcW w:w="493" w:type="dxa"/>
          </w:tcPr>
          <w:p w:rsidR="00D8176D" w:rsidRPr="001D0CA2" w:rsidRDefault="00D8176D" w:rsidP="00D8176D">
            <w:pPr>
              <w:rPr>
                <w:rFonts w:ascii="GHEA Grapalat" w:hAnsi="GHEA Grapalat"/>
                <w:sz w:val="16"/>
                <w:szCs w:val="16"/>
                <w:lang w:val="pt-BR"/>
              </w:rPr>
            </w:pPr>
          </w:p>
        </w:tc>
        <w:tc>
          <w:tcPr>
            <w:tcW w:w="493" w:type="dxa"/>
          </w:tcPr>
          <w:p w:rsidR="00D8176D" w:rsidRPr="001D0CA2" w:rsidRDefault="00D8176D" w:rsidP="00D8176D">
            <w:pPr>
              <w:rPr>
                <w:rFonts w:ascii="GHEA Grapalat" w:hAnsi="GHEA Grapalat"/>
                <w:sz w:val="16"/>
                <w:szCs w:val="16"/>
                <w:lang w:val="pt-BR"/>
              </w:rPr>
            </w:pPr>
          </w:p>
        </w:tc>
        <w:tc>
          <w:tcPr>
            <w:tcW w:w="493"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 xml:space="preserve"> %</w:t>
            </w:r>
          </w:p>
        </w:tc>
        <w:tc>
          <w:tcPr>
            <w:tcW w:w="493"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9"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493" w:type="dxa"/>
          </w:tcPr>
          <w:p w:rsidR="00D8176D" w:rsidRPr="001D0CA2" w:rsidRDefault="00D8176D" w:rsidP="00D8176D">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8176D" w:rsidRPr="001D0CA2" w:rsidRDefault="00D8176D" w:rsidP="00D8176D">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8176D" w:rsidRPr="001D0CA2" w:rsidRDefault="00D8176D" w:rsidP="00D8176D">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bl>
    <w:p w:rsidR="00071D1C" w:rsidRDefault="00071D1C" w:rsidP="00EF3662">
      <w:pPr>
        <w:rPr>
          <w:rFonts w:ascii="GHEA Grapalat" w:hAnsi="GHEA Grapalat"/>
          <w:i/>
          <w:sz w:val="18"/>
          <w:szCs w:val="18"/>
        </w:rPr>
      </w:pPr>
    </w:p>
    <w:p w:rsidR="00096A4C" w:rsidRPr="00A71D81" w:rsidRDefault="00096A4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C253F8" w:rsidRPr="00601D54" w:rsidRDefault="00C253F8" w:rsidP="00C253F8">
            <w:pPr>
              <w:rPr>
                <w:rFonts w:ascii="Sylfaen" w:hAnsi="Sylfaen"/>
                <w:b/>
                <w:sz w:val="32"/>
                <w:szCs w:val="32"/>
                <w:lang w:val="hy-AM"/>
              </w:rPr>
            </w:pPr>
            <w:r>
              <w:rPr>
                <w:rFonts w:ascii="Sylfaen" w:hAnsi="Sylfaen"/>
                <w:b/>
                <w:sz w:val="32"/>
                <w:szCs w:val="32"/>
                <w:lang w:val="hy-AM"/>
              </w:rPr>
              <w:t xml:space="preserve">                      </w:t>
            </w:r>
            <w:r w:rsidRPr="00601D54">
              <w:rPr>
                <w:rFonts w:ascii="Sylfaen" w:hAnsi="Sylfaen"/>
                <w:b/>
                <w:sz w:val="32"/>
                <w:szCs w:val="32"/>
                <w:lang w:val="hy-AM"/>
              </w:rPr>
              <w:t>Գնորդ</w:t>
            </w:r>
          </w:p>
          <w:p w:rsidR="00C253F8" w:rsidRDefault="00C253F8" w:rsidP="00C253F8">
            <w:pPr>
              <w:rPr>
                <w:rFonts w:ascii="Sylfaen" w:hAnsi="Sylfaen"/>
                <w:lang w:val="hy-AM"/>
              </w:rPr>
            </w:pPr>
            <w:r>
              <w:rPr>
                <w:rFonts w:ascii="Sylfaen" w:hAnsi="Sylfaen"/>
                <w:lang w:val="hy-AM"/>
              </w:rPr>
              <w:t>&lt;&lt; Վանաշեն համայ</w:t>
            </w:r>
            <w:r w:rsidRPr="008C75B7">
              <w:rPr>
                <w:rFonts w:ascii="Sylfaen" w:hAnsi="Sylfaen"/>
                <w:lang w:val="hy-AM"/>
              </w:rPr>
              <w:t>ն</w:t>
            </w:r>
            <w:r>
              <w:rPr>
                <w:rFonts w:ascii="Sylfaen" w:hAnsi="Sylfaen"/>
                <w:lang w:val="hy-AM"/>
              </w:rPr>
              <w:t>քի մանկապարտեզ&gt;&gt; ՀՈԱԿ</w:t>
            </w:r>
          </w:p>
          <w:p w:rsidR="00C253F8" w:rsidRDefault="00C253F8" w:rsidP="00C253F8">
            <w:pPr>
              <w:rPr>
                <w:rFonts w:ascii="Sylfaen" w:hAnsi="Sylfaen"/>
                <w:lang w:val="hy-AM"/>
              </w:rPr>
            </w:pPr>
            <w:r>
              <w:rPr>
                <w:rFonts w:ascii="Sylfaen" w:hAnsi="Sylfaen"/>
                <w:lang w:val="hy-AM"/>
              </w:rPr>
              <w:t>Գ.Վանաշեն  Կ. Ալոյան 24</w:t>
            </w:r>
          </w:p>
          <w:p w:rsidR="00C253F8" w:rsidRDefault="00C253F8" w:rsidP="00C253F8">
            <w:pPr>
              <w:rPr>
                <w:rFonts w:ascii="Sylfaen" w:hAnsi="Sylfaen"/>
                <w:lang w:val="hy-AM"/>
              </w:rPr>
            </w:pPr>
            <w:r>
              <w:rPr>
                <w:rFonts w:ascii="Sylfaen" w:hAnsi="Sylfaen"/>
                <w:lang w:val="hy-AM"/>
              </w:rPr>
              <w:t>ԱԿԲԱ ԲԱՆԿ ՓԲԸ   Վեդի մասնաճյուղ</w:t>
            </w:r>
          </w:p>
          <w:p w:rsidR="00C253F8" w:rsidRDefault="00C253F8" w:rsidP="00C253F8">
            <w:pPr>
              <w:rPr>
                <w:rFonts w:ascii="Sylfaen" w:hAnsi="Sylfaen"/>
                <w:lang w:val="hy-AM"/>
              </w:rPr>
            </w:pPr>
            <w:r>
              <w:rPr>
                <w:rFonts w:ascii="Sylfaen" w:hAnsi="Sylfaen"/>
                <w:lang w:val="hy-AM"/>
              </w:rPr>
              <w:t>Հ/Հ  220129690339000</w:t>
            </w:r>
          </w:p>
          <w:p w:rsidR="00C253F8" w:rsidRDefault="00C253F8" w:rsidP="00C253F8">
            <w:pPr>
              <w:rPr>
                <w:rFonts w:ascii="Sylfaen" w:hAnsi="Sylfaen"/>
                <w:lang w:val="hy-AM"/>
              </w:rPr>
            </w:pPr>
            <w:r>
              <w:rPr>
                <w:rFonts w:ascii="Sylfaen" w:hAnsi="Sylfaen"/>
                <w:lang w:val="hy-AM"/>
              </w:rPr>
              <w:t>ՀՎՀՀ  04103282</w:t>
            </w:r>
          </w:p>
          <w:p w:rsidR="00C253F8" w:rsidRDefault="00C253F8" w:rsidP="00C253F8">
            <w:pPr>
              <w:rPr>
                <w:rFonts w:ascii="Sylfaen" w:hAnsi="Sylfaen"/>
                <w:lang w:val="hy-AM"/>
              </w:rPr>
            </w:pPr>
            <w:r>
              <w:rPr>
                <w:rFonts w:ascii="Sylfaen" w:hAnsi="Sylfaen"/>
                <w:lang w:val="hy-AM"/>
              </w:rPr>
              <w:t>Տնօրեն `    Թ. Հակոբյան</w:t>
            </w:r>
          </w:p>
          <w:p w:rsidR="00C253F8" w:rsidRDefault="00C253F8" w:rsidP="00C253F8">
            <w:pPr>
              <w:rPr>
                <w:rFonts w:ascii="Sylfaen" w:hAnsi="Sylfaen"/>
                <w:lang w:val="hy-AM"/>
              </w:rPr>
            </w:pPr>
          </w:p>
          <w:p w:rsidR="00C253F8" w:rsidRDefault="00C253F8" w:rsidP="00C253F8">
            <w:pPr>
              <w:rPr>
                <w:rFonts w:ascii="Sylfaen" w:hAnsi="Sylfaen"/>
                <w:lang w:val="hy-AM"/>
              </w:rPr>
            </w:pPr>
            <w:r>
              <w:rPr>
                <w:rFonts w:ascii="Sylfaen" w:hAnsi="Sylfaen"/>
                <w:lang w:val="hy-AM"/>
              </w:rPr>
              <w:t>-----------------------------------------</w:t>
            </w:r>
          </w:p>
          <w:p w:rsidR="00071D1C" w:rsidRPr="005E7A9D" w:rsidRDefault="00071D1C" w:rsidP="00EF3662">
            <w:pPr>
              <w:jc w:val="center"/>
              <w:rPr>
                <w:rFonts w:ascii="GHEA Grapalat" w:hAnsi="GHEA Grapalat"/>
                <w:sz w:val="18"/>
                <w:szCs w:val="18"/>
                <w:lang w:val="nb-NO"/>
              </w:rPr>
            </w:pPr>
          </w:p>
        </w:tc>
        <w:tc>
          <w:tcPr>
            <w:tcW w:w="760" w:type="dxa"/>
          </w:tcPr>
          <w:p w:rsidR="00071D1C" w:rsidRPr="005E7A9D" w:rsidRDefault="00071D1C" w:rsidP="00EF3662">
            <w:pPr>
              <w:jc w:val="center"/>
              <w:rPr>
                <w:rFonts w:ascii="GHEA Grapalat" w:hAnsi="GHEA Grapalat"/>
                <w:lang w:val="nb-NO"/>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A71D81" w:rsidRDefault="00071D1C" w:rsidP="00EF3662">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B5F33" w:rsidTr="007A2020">
        <w:trPr>
          <w:tblCellSpacing w:w="7" w:type="dxa"/>
          <w:jc w:val="center"/>
        </w:trPr>
        <w:tc>
          <w:tcPr>
            <w:tcW w:w="0" w:type="auto"/>
            <w:vAlign w:val="center"/>
          </w:tcPr>
          <w:p w:rsidR="0038400D" w:rsidRPr="00A71D81" w:rsidRDefault="005B5F33"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536BFB" w:rsidRPr="00AE2768" w:rsidRDefault="00536BFB" w:rsidP="00EF3662">
      <w:pPr>
        <w:rPr>
          <w:rFonts w:ascii="GHEA Grapalat" w:hAnsi="GHEA Grapalat"/>
          <w:sz w:val="20"/>
          <w:lang w:val="hy-AM"/>
        </w:rPr>
      </w:pPr>
    </w:p>
    <w:p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695" w:rsidRDefault="007E3695">
      <w:r>
        <w:separator/>
      </w:r>
    </w:p>
  </w:endnote>
  <w:endnote w:type="continuationSeparator" w:id="0">
    <w:p w:rsidR="007E3695" w:rsidRDefault="007E3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695" w:rsidRDefault="007E3695">
      <w:r>
        <w:separator/>
      </w:r>
    </w:p>
  </w:footnote>
  <w:footnote w:type="continuationSeparator" w:id="0">
    <w:p w:rsidR="007E3695" w:rsidRDefault="007E3695">
      <w:r>
        <w:continuationSeparator/>
      </w:r>
    </w:p>
  </w:footnote>
  <w:footnote w:id="1">
    <w:p w:rsidR="005B5F33" w:rsidRPr="00D80C21" w:rsidRDefault="005B5F33" w:rsidP="00EA4B24">
      <w:pPr>
        <w:pStyle w:val="af2"/>
        <w:rPr>
          <w:rFonts w:ascii="Calibri" w:hAnsi="Calibri"/>
          <w:lang w:val="af-ZA"/>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5B5F33" w:rsidRPr="00204BC4" w:rsidRDefault="005B5F33" w:rsidP="003850A0">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GHEA Grapalat" w:hAnsi="GHEA Grapalat"/>
          <w:i/>
          <w:sz w:val="16"/>
          <w:szCs w:val="16"/>
          <w:lang w:val="hy-AM" w:eastAsia="en-US"/>
        </w:rPr>
        <w:t>:</w:t>
      </w:r>
      <w:r w:rsidRPr="00C01EE8">
        <w:rPr>
          <w:rFonts w:ascii="GHEA Grapalat" w:hAnsi="GHEA Grapalat" w:cs="Sylfaen"/>
          <w:lang w:val="hy-AM"/>
        </w:rPr>
        <w:t xml:space="preserve"> </w:t>
      </w:r>
      <w:r w:rsidRPr="000B7538">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6265F4">
        <w:rPr>
          <w:rFonts w:ascii="GHEA Grapalat" w:hAnsi="GHEA Grapalat"/>
          <w:i/>
          <w:sz w:val="16"/>
          <w:szCs w:val="16"/>
          <w:lang w:val="af-ZA" w:eastAsia="en-US"/>
        </w:rPr>
        <w:t>» բառերը:</w:t>
      </w:r>
    </w:p>
  </w:footnote>
  <w:footnote w:id="3">
    <w:p w:rsidR="005B5F33" w:rsidRPr="0063370F" w:rsidRDefault="005B5F33">
      <w:pPr>
        <w:pStyle w:val="af2"/>
        <w:rPr>
          <w:lang w:val="af-ZA"/>
        </w:rPr>
      </w:pPr>
    </w:p>
  </w:footnote>
  <w:footnote w:id="4">
    <w:p w:rsidR="005B5F33" w:rsidRPr="0063370F" w:rsidRDefault="005B5F33" w:rsidP="00571F29">
      <w:pPr>
        <w:pStyle w:val="af2"/>
        <w:rPr>
          <w:rFonts w:ascii="Sylfaen" w:hAnsi="Sylfaen"/>
          <w:lang w:val="af-ZA"/>
        </w:rPr>
      </w:pPr>
      <w:r w:rsidRPr="006265F4">
        <w:rPr>
          <w:rFonts w:ascii="GHEA Grapalat" w:hAnsi="GHEA Grapalat" w:cs="Sylfaen"/>
          <w:i/>
          <w:color w:val="FFFFFF"/>
          <w:sz w:val="16"/>
          <w:szCs w:val="16"/>
          <w:vertAlign w:val="superscript"/>
        </w:rPr>
        <w:footnoteRef/>
      </w:r>
      <w:r w:rsidRPr="0063370F">
        <w:rPr>
          <w:rFonts w:ascii="GHEA Grapalat" w:hAnsi="GHEA Grapalat" w:cs="Sylfaen"/>
          <w:i/>
          <w:sz w:val="16"/>
          <w:szCs w:val="16"/>
          <w:lang w:val="af-ZA"/>
        </w:rPr>
        <w:t xml:space="preserve"> </w:t>
      </w:r>
      <w:r w:rsidRPr="0063370F">
        <w:rPr>
          <w:rFonts w:ascii="GHEA Grapalat" w:hAnsi="GHEA Grapalat" w:cs="Sylfaen"/>
          <w:i/>
          <w:sz w:val="16"/>
          <w:szCs w:val="16"/>
          <w:vertAlign w:val="superscript"/>
          <w:lang w:val="af-ZA"/>
        </w:rPr>
        <w:t>1 1</w:t>
      </w:r>
      <w:r w:rsidRPr="006265F4">
        <w:rPr>
          <w:rFonts w:ascii="GHEA Grapalat" w:hAnsi="GHEA Grapalat" w:cs="Sylfaen"/>
          <w:i/>
          <w:sz w:val="16"/>
          <w:szCs w:val="16"/>
        </w:rPr>
        <w:t>Սույն</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նախադասությունը</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է</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եթե</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գնման</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ընթացակարգը</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չի</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կազմակերպվում</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չափաբաժիններով</w:t>
      </w:r>
      <w:r w:rsidRPr="0063370F">
        <w:rPr>
          <w:rFonts w:ascii="GHEA Grapalat" w:hAnsi="GHEA Grapalat" w:cs="Sylfaen"/>
          <w:i/>
          <w:sz w:val="16"/>
          <w:szCs w:val="16"/>
          <w:lang w:val="af-ZA"/>
        </w:rPr>
        <w:t>:</w:t>
      </w:r>
    </w:p>
  </w:footnote>
  <w:footnote w:id="5">
    <w:p w:rsidR="005B5F33" w:rsidRPr="004B72E3" w:rsidRDefault="005B5F33" w:rsidP="00532617">
      <w:pPr>
        <w:pStyle w:val="af2"/>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5B5F33" w:rsidRPr="004B72E3" w:rsidRDefault="005B5F33" w:rsidP="00532617">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5B5F33" w:rsidRPr="004B72E3" w:rsidRDefault="005B5F33" w:rsidP="00532617">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5B5F33" w:rsidRPr="000B7538" w:rsidRDefault="005B5F33" w:rsidP="005A72DB">
      <w:pPr>
        <w:pStyle w:val="af2"/>
        <w:rPr>
          <w:rFonts w:ascii="GHEA Grapalat" w:hAnsi="GHEA Grapalat" w:cs="Sylfaen"/>
          <w:i/>
          <w:sz w:val="16"/>
          <w:szCs w:val="16"/>
          <w:lang w:val="hy-AM"/>
        </w:rPr>
      </w:pPr>
      <w:r w:rsidRPr="005A72DB">
        <w:rPr>
          <w:rStyle w:val="af6"/>
        </w:rPr>
        <w:footnoteRef/>
      </w:r>
      <w:r w:rsidRPr="000B7538">
        <w:rPr>
          <w:rFonts w:ascii="Calibri" w:hAnsi="Calibri"/>
          <w:vertAlign w:val="superscript"/>
          <w:lang w:val="hy-AM"/>
        </w:rPr>
        <w:t>.1</w:t>
      </w:r>
      <w:r w:rsidRPr="00D80C21">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5B5F33" w:rsidRPr="000B7538" w:rsidRDefault="005B5F33"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5B5F33" w:rsidRPr="000B7538" w:rsidRDefault="005B5F33"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5B5F33" w:rsidRPr="00D533CD" w:rsidRDefault="005B5F33" w:rsidP="005A72D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rsidR="005B5F33" w:rsidRPr="008C7473" w:rsidRDefault="005B5F33">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D80C21">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D80C21">
        <w:rPr>
          <w:rFonts w:ascii="GHEA Grapalat" w:hAnsi="GHEA Grapalat" w:cs="Sylfaen"/>
          <w:i/>
          <w:sz w:val="16"/>
          <w:szCs w:val="16"/>
          <w:lang w:val="hy-AM"/>
        </w:rPr>
        <w:t>ատվիրատուի:</w:t>
      </w:r>
      <w:r w:rsidRPr="008C7473">
        <w:rPr>
          <w:rFonts w:ascii="GHEA Grapalat" w:hAnsi="GHEA Grapalat"/>
          <w:lang w:val="hy-AM"/>
        </w:rPr>
        <w:t xml:space="preserve"> </w:t>
      </w:r>
    </w:p>
  </w:footnote>
  <w:footnote w:id="7">
    <w:p w:rsidR="005B5F33" w:rsidRPr="006265F4" w:rsidRDefault="005B5F33"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D80C21">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5B5F33" w:rsidRPr="000B7538" w:rsidRDefault="005B5F33"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5B5F33" w:rsidRPr="00D80C21" w:rsidRDefault="005B5F33"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9">
    <w:p w:rsidR="005B5F33" w:rsidRPr="005F1C06" w:rsidRDefault="005B5F33" w:rsidP="00B2572B">
      <w:pPr>
        <w:pStyle w:val="af2"/>
        <w:rPr>
          <w:rFonts w:ascii="GHEA Grapalat" w:hAnsi="GHEA Grapalat"/>
          <w:i/>
          <w:lang w:val="af-ZA"/>
        </w:rPr>
      </w:pPr>
      <w:r w:rsidRPr="005F1C06">
        <w:rPr>
          <w:rFonts w:ascii="GHEA Grapalat" w:hAnsi="GHEA Grapalat"/>
          <w:i/>
          <w:lang w:val="hy-AM"/>
        </w:rPr>
        <w:t>*</w:t>
      </w:r>
      <w:r w:rsidRPr="00D80C21">
        <w:rPr>
          <w:rFonts w:ascii="GHEA Grapalat" w:hAnsi="GHEA Grapalat"/>
          <w:i/>
          <w:lang w:val="hy-AM"/>
        </w:rPr>
        <w:t>լրացվում</w:t>
      </w:r>
      <w:r w:rsidRPr="005F1C06">
        <w:rPr>
          <w:rFonts w:ascii="GHEA Grapalat" w:hAnsi="GHEA Grapalat"/>
          <w:i/>
          <w:lang w:val="af-ZA"/>
        </w:rPr>
        <w:t xml:space="preserve"> </w:t>
      </w:r>
      <w:r w:rsidRPr="00D80C21">
        <w:rPr>
          <w:rFonts w:ascii="GHEA Grapalat" w:hAnsi="GHEA Grapalat"/>
          <w:i/>
          <w:lang w:val="hy-AM"/>
        </w:rPr>
        <w:t>է</w:t>
      </w:r>
      <w:r w:rsidRPr="005F1C06">
        <w:rPr>
          <w:rFonts w:ascii="GHEA Grapalat" w:hAnsi="GHEA Grapalat"/>
          <w:i/>
          <w:lang w:val="af-ZA"/>
        </w:rPr>
        <w:t xml:space="preserve"> </w:t>
      </w:r>
      <w:r w:rsidRPr="00D80C21">
        <w:rPr>
          <w:rFonts w:ascii="GHEA Grapalat" w:hAnsi="GHEA Grapalat"/>
          <w:i/>
          <w:lang w:val="hy-AM"/>
        </w:rPr>
        <w:t>հանձնաժողովի</w:t>
      </w:r>
      <w:r w:rsidRPr="005F1C06">
        <w:rPr>
          <w:rFonts w:ascii="GHEA Grapalat" w:hAnsi="GHEA Grapalat"/>
          <w:i/>
          <w:lang w:val="af-ZA"/>
        </w:rPr>
        <w:t xml:space="preserve"> </w:t>
      </w:r>
      <w:r w:rsidRPr="00D80C21">
        <w:rPr>
          <w:rFonts w:ascii="GHEA Grapalat" w:hAnsi="GHEA Grapalat"/>
          <w:i/>
          <w:lang w:val="hy-AM"/>
        </w:rPr>
        <w:t>քարտուղարի</w:t>
      </w:r>
      <w:r w:rsidRPr="005F1C06">
        <w:rPr>
          <w:rFonts w:ascii="GHEA Grapalat" w:hAnsi="GHEA Grapalat"/>
          <w:i/>
          <w:lang w:val="af-ZA"/>
        </w:rPr>
        <w:t xml:space="preserve"> </w:t>
      </w:r>
      <w:r w:rsidRPr="00D80C21">
        <w:rPr>
          <w:rFonts w:ascii="GHEA Grapalat" w:hAnsi="GHEA Grapalat"/>
          <w:i/>
          <w:lang w:val="hy-AM"/>
        </w:rPr>
        <w:t>կողմից</w:t>
      </w:r>
      <w:r w:rsidRPr="005F1C06">
        <w:rPr>
          <w:rFonts w:ascii="GHEA Grapalat" w:hAnsi="GHEA Grapalat"/>
          <w:i/>
          <w:lang w:val="af-ZA"/>
        </w:rPr>
        <w:t xml:space="preserve">` </w:t>
      </w:r>
      <w:r w:rsidRPr="00D80C21">
        <w:rPr>
          <w:rFonts w:ascii="GHEA Grapalat" w:hAnsi="GHEA Grapalat"/>
          <w:i/>
          <w:lang w:val="hy-AM"/>
        </w:rPr>
        <w:t>մինչև</w:t>
      </w:r>
      <w:r w:rsidRPr="005F1C06">
        <w:rPr>
          <w:rFonts w:ascii="GHEA Grapalat" w:hAnsi="GHEA Grapalat"/>
          <w:i/>
          <w:lang w:val="af-ZA"/>
        </w:rPr>
        <w:t xml:space="preserve"> </w:t>
      </w:r>
      <w:r w:rsidRPr="00D80C21">
        <w:rPr>
          <w:rFonts w:ascii="GHEA Grapalat" w:hAnsi="GHEA Grapalat"/>
          <w:i/>
          <w:lang w:val="hy-AM"/>
        </w:rPr>
        <w:t>հրավերը</w:t>
      </w:r>
      <w:r w:rsidRPr="005F1C06">
        <w:rPr>
          <w:rFonts w:ascii="GHEA Grapalat" w:hAnsi="GHEA Grapalat"/>
          <w:i/>
          <w:lang w:val="af-ZA"/>
        </w:rPr>
        <w:t xml:space="preserve"> </w:t>
      </w:r>
      <w:r w:rsidRPr="00D80C21">
        <w:rPr>
          <w:rFonts w:ascii="GHEA Grapalat" w:hAnsi="GHEA Grapalat"/>
          <w:i/>
          <w:lang w:val="hy-AM"/>
        </w:rPr>
        <w:t>տեղեկագրում</w:t>
      </w:r>
      <w:r w:rsidRPr="005F1C06">
        <w:rPr>
          <w:rFonts w:ascii="GHEA Grapalat" w:hAnsi="GHEA Grapalat"/>
          <w:i/>
          <w:lang w:val="af-ZA"/>
        </w:rPr>
        <w:t xml:space="preserve"> </w:t>
      </w:r>
      <w:r w:rsidRPr="00D80C21">
        <w:rPr>
          <w:rFonts w:ascii="GHEA Grapalat" w:hAnsi="GHEA Grapalat"/>
          <w:i/>
          <w:lang w:val="hy-AM"/>
        </w:rPr>
        <w:t>հրապարակելը</w:t>
      </w:r>
      <w:r w:rsidRPr="005F1C06">
        <w:rPr>
          <w:rFonts w:ascii="GHEA Grapalat" w:hAnsi="GHEA Grapalat"/>
          <w:i/>
          <w:lang w:val="hy-AM"/>
        </w:rPr>
        <w:t>:</w:t>
      </w:r>
    </w:p>
    <w:p w:rsidR="005B5F33" w:rsidRPr="008C7473" w:rsidRDefault="005B5F33"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rsidR="005B5F33" w:rsidRPr="008C7473" w:rsidRDefault="005B5F33" w:rsidP="005F1C06">
      <w:pPr>
        <w:pStyle w:val="31"/>
        <w:spacing w:line="240" w:lineRule="auto"/>
        <w:ind w:left="142" w:firstLine="0"/>
        <w:rPr>
          <w:rFonts w:ascii="GHEA Grapalat" w:hAnsi="GHEA Grapalat"/>
          <w:i/>
          <w:lang w:val="af-ZA" w:eastAsia="ru-RU"/>
        </w:rPr>
      </w:pPr>
    </w:p>
    <w:p w:rsidR="005B5F33" w:rsidRPr="008C7473" w:rsidRDefault="005B5F33" w:rsidP="00DA5FF7">
      <w:pPr>
        <w:pStyle w:val="31"/>
        <w:spacing w:line="240" w:lineRule="auto"/>
        <w:ind w:left="142" w:firstLine="0"/>
        <w:rPr>
          <w:rFonts w:ascii="GHEA Grapalat" w:hAnsi="GHEA Grapalat"/>
          <w:i/>
          <w:lang w:val="af-ZA" w:eastAsia="ru-RU"/>
        </w:rPr>
      </w:pP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rsidR="005B5F33" w:rsidRPr="008C7473" w:rsidRDefault="005B5F33" w:rsidP="005F1C06">
      <w:pPr>
        <w:pStyle w:val="af2"/>
        <w:jc w:val="both"/>
        <w:rPr>
          <w:rFonts w:ascii="GHEA Grapalat" w:hAnsi="GHEA Grapalat"/>
          <w:i/>
          <w:lang w:val="af-ZA"/>
        </w:rPr>
      </w:pPr>
    </w:p>
    <w:p w:rsidR="005B5F33" w:rsidRPr="008C7473" w:rsidRDefault="005B5F33" w:rsidP="005F1C06">
      <w:pPr>
        <w:pStyle w:val="af2"/>
        <w:jc w:val="both"/>
        <w:rPr>
          <w:rFonts w:ascii="GHEA Grapalat" w:hAnsi="GHEA Grapalat"/>
          <w:i/>
          <w:lang w:val="af-ZA"/>
        </w:rPr>
      </w:pPr>
      <w:r w:rsidRPr="008C7473">
        <w:rPr>
          <w:rFonts w:ascii="GHEA Grapalat" w:hAnsi="GHEA Grapalat"/>
          <w:i/>
          <w:lang w:val="af-ZA"/>
        </w:rPr>
        <w:t>-</w:t>
      </w:r>
      <w:r w:rsidRPr="005F1C06">
        <w:rPr>
          <w:rFonts w:ascii="GHEA Grapalat" w:hAnsi="GHEA Grapalat"/>
          <w:i/>
        </w:rPr>
        <w:t>եթե</w:t>
      </w:r>
      <w:r w:rsidRPr="008C7473">
        <w:rPr>
          <w:rFonts w:ascii="GHEA Grapalat" w:hAnsi="GHEA Grapalat"/>
          <w:i/>
          <w:lang w:val="af-ZA"/>
        </w:rPr>
        <w:t xml:space="preserve"> </w:t>
      </w:r>
      <w:r w:rsidRPr="005F1C06">
        <w:rPr>
          <w:rFonts w:ascii="GHEA Grapalat" w:hAnsi="GHEA Grapalat"/>
          <w:i/>
        </w:rPr>
        <w:t>մասնակիցը</w:t>
      </w:r>
      <w:r w:rsidRPr="008C7473">
        <w:rPr>
          <w:rFonts w:ascii="GHEA Grapalat" w:hAnsi="GHEA Grapalat"/>
          <w:i/>
          <w:lang w:val="af-ZA"/>
        </w:rPr>
        <w:t xml:space="preserve"> </w:t>
      </w:r>
      <w:r w:rsidRPr="005F1C06">
        <w:rPr>
          <w:rFonts w:ascii="GHEA Grapalat" w:hAnsi="GHEA Grapalat"/>
          <w:i/>
        </w:rPr>
        <w:t>անհատ</w:t>
      </w:r>
      <w:r w:rsidRPr="008C7473">
        <w:rPr>
          <w:rFonts w:ascii="GHEA Grapalat" w:hAnsi="GHEA Grapalat"/>
          <w:i/>
          <w:lang w:val="af-ZA"/>
        </w:rPr>
        <w:t xml:space="preserve"> </w:t>
      </w:r>
      <w:r w:rsidRPr="005F1C06">
        <w:rPr>
          <w:rFonts w:ascii="GHEA Grapalat" w:hAnsi="GHEA Grapalat"/>
          <w:i/>
        </w:rPr>
        <w:t>ձեռնարկատեր</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w:t>
      </w:r>
      <w:r w:rsidRPr="005F1C06">
        <w:rPr>
          <w:rFonts w:ascii="GHEA Grapalat" w:hAnsi="GHEA Grapalat"/>
          <w:i/>
        </w:rPr>
        <w:t>կամ</w:t>
      </w:r>
      <w:r w:rsidRPr="008C7473">
        <w:rPr>
          <w:rFonts w:ascii="GHEA Grapalat" w:hAnsi="GHEA Grapalat"/>
          <w:i/>
          <w:lang w:val="af-ZA"/>
        </w:rPr>
        <w:t xml:space="preserve"> </w:t>
      </w:r>
      <w:r w:rsidRPr="005F1C06">
        <w:rPr>
          <w:rFonts w:ascii="GHEA Grapalat" w:hAnsi="GHEA Grapalat"/>
          <w:i/>
        </w:rPr>
        <w:t>ֆիզիկական</w:t>
      </w:r>
      <w:r w:rsidRPr="008C7473">
        <w:rPr>
          <w:rFonts w:ascii="GHEA Grapalat" w:hAnsi="GHEA Grapalat"/>
          <w:i/>
          <w:lang w:val="af-ZA"/>
        </w:rPr>
        <w:t xml:space="preserve"> </w:t>
      </w:r>
      <w:r w:rsidRPr="005F1C06">
        <w:rPr>
          <w:rFonts w:ascii="GHEA Grapalat" w:hAnsi="GHEA Grapalat"/>
          <w:i/>
        </w:rPr>
        <w:t>անձ</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իրական</w:t>
      </w:r>
      <w:r w:rsidRPr="008C7473">
        <w:rPr>
          <w:rFonts w:ascii="GHEA Grapalat" w:hAnsi="GHEA Grapalat"/>
          <w:i/>
          <w:lang w:val="af-ZA"/>
        </w:rPr>
        <w:t xml:space="preserve"> </w:t>
      </w:r>
      <w:r w:rsidRPr="005F1C06">
        <w:rPr>
          <w:rFonts w:ascii="GHEA Grapalat" w:hAnsi="GHEA Grapalat"/>
          <w:i/>
        </w:rPr>
        <w:t>շահառուների</w:t>
      </w:r>
      <w:r w:rsidRPr="008C7473">
        <w:rPr>
          <w:rFonts w:ascii="GHEA Grapalat" w:hAnsi="GHEA Grapalat"/>
          <w:i/>
          <w:lang w:val="af-ZA"/>
        </w:rPr>
        <w:t xml:space="preserve"> </w:t>
      </w:r>
      <w:r w:rsidRPr="005F1C06">
        <w:rPr>
          <w:rFonts w:ascii="GHEA Grapalat" w:hAnsi="GHEA Grapalat"/>
          <w:i/>
        </w:rPr>
        <w:t>վերաբերյալ</w:t>
      </w:r>
      <w:r w:rsidRPr="008C7473">
        <w:rPr>
          <w:rFonts w:ascii="GHEA Grapalat" w:hAnsi="GHEA Grapalat"/>
          <w:i/>
          <w:lang w:val="af-ZA"/>
        </w:rPr>
        <w:t xml:space="preserve"> </w:t>
      </w:r>
      <w:r w:rsidRPr="005F1C06">
        <w:rPr>
          <w:rFonts w:ascii="GHEA Grapalat" w:hAnsi="GHEA Grapalat"/>
          <w:i/>
        </w:rPr>
        <w:t>տեղեկատվություն</w:t>
      </w:r>
      <w:r w:rsidRPr="008C7473">
        <w:rPr>
          <w:rFonts w:ascii="GHEA Grapalat" w:hAnsi="GHEA Grapalat"/>
          <w:i/>
          <w:lang w:val="af-ZA"/>
        </w:rPr>
        <w:t xml:space="preserve"> </w:t>
      </w:r>
      <w:r w:rsidRPr="005F1C06">
        <w:rPr>
          <w:rFonts w:ascii="GHEA Grapalat" w:hAnsi="GHEA Grapalat"/>
          <w:i/>
        </w:rPr>
        <w:t>չի</w:t>
      </w:r>
      <w:r w:rsidRPr="008C7473">
        <w:rPr>
          <w:rFonts w:ascii="GHEA Grapalat" w:hAnsi="GHEA Grapalat"/>
          <w:i/>
          <w:lang w:val="af-ZA"/>
        </w:rPr>
        <w:t xml:space="preserve"> </w:t>
      </w:r>
      <w:r w:rsidRPr="005F1C06">
        <w:rPr>
          <w:rFonts w:ascii="GHEA Grapalat" w:hAnsi="GHEA Grapalat"/>
          <w:i/>
        </w:rPr>
        <w:t>ներկայացնում</w:t>
      </w:r>
      <w:r w:rsidRPr="008C7473">
        <w:rPr>
          <w:rFonts w:ascii="GHEA Grapalat" w:hAnsi="GHEA Grapalat"/>
          <w:i/>
          <w:lang w:val="af-ZA"/>
        </w:rPr>
        <w:t>:</w:t>
      </w:r>
    </w:p>
    <w:p w:rsidR="005B5F33" w:rsidRPr="00BF58CA" w:rsidRDefault="005B5F33" w:rsidP="005F1C06">
      <w:pPr>
        <w:pStyle w:val="af2"/>
        <w:jc w:val="both"/>
        <w:rPr>
          <w:rFonts w:ascii="GHEA Grapalat" w:hAnsi="GHEA Grapalat"/>
          <w:i/>
          <w:sz w:val="16"/>
          <w:szCs w:val="16"/>
          <w:lang w:val="hy-AM"/>
        </w:rPr>
      </w:pPr>
    </w:p>
    <w:p w:rsidR="005B5F33" w:rsidRPr="00B20703" w:rsidDel="006C3873" w:rsidRDefault="005B5F33" w:rsidP="00CE3A99">
      <w:pPr>
        <w:jc w:val="both"/>
        <w:rPr>
          <w:del w:id="5" w:author="User" w:date="2019-05-26T09:52:00Z"/>
          <w:rFonts w:ascii="GHEA Grapalat" w:hAnsi="GHEA Grapalat" w:cs="Sylfaen"/>
          <w:sz w:val="20"/>
          <w:lang w:val="hy-AM"/>
        </w:rPr>
      </w:pPr>
    </w:p>
  </w:footnote>
  <w:footnote w:id="10">
    <w:p w:rsidR="005B5F33" w:rsidRPr="006265F4" w:rsidRDefault="005B5F33"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5B5F33" w:rsidRPr="006265F4" w:rsidRDefault="005B5F33"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5B5F33" w:rsidRPr="006265F4" w:rsidDel="00856FDE" w:rsidRDefault="005B5F33" w:rsidP="00B2572B">
      <w:pPr>
        <w:pStyle w:val="af2"/>
        <w:rPr>
          <w:del w:id="8" w:author="User" w:date="2019-05-26T09:57:00Z"/>
          <w:i/>
          <w:lang w:val="af-ZA"/>
        </w:rPr>
      </w:pPr>
    </w:p>
  </w:footnote>
  <w:footnote w:id="11">
    <w:p w:rsidR="005B5F33" w:rsidRPr="00C65A05" w:rsidRDefault="005B5F33"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5B5F33" w:rsidRPr="00C65A05" w:rsidRDefault="005B5F33"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2">
    <w:p w:rsidR="005B5F33" w:rsidRPr="006265F4" w:rsidRDefault="005B5F33"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5B5F33" w:rsidRPr="006265F4" w:rsidDel="007942E8" w:rsidRDefault="005B5F33" w:rsidP="009123CA">
      <w:pPr>
        <w:pStyle w:val="af2"/>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5B5F33" w:rsidRPr="006265F4" w:rsidDel="007942E8" w:rsidRDefault="005B5F33" w:rsidP="00071D1C">
      <w:pPr>
        <w:pStyle w:val="af2"/>
        <w:jc w:val="both"/>
        <w:rPr>
          <w:del w:id="10"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5B5F33" w:rsidRPr="006265F4" w:rsidDel="002877FC" w:rsidRDefault="005B5F33" w:rsidP="00071D1C">
      <w:pPr>
        <w:pStyle w:val="af2"/>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rsidR="005B5F33" w:rsidRPr="006265F4" w:rsidDel="002877FC" w:rsidRDefault="005B5F33" w:rsidP="00071D1C">
      <w:pPr>
        <w:pStyle w:val="af2"/>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CAF2D06"/>
    <w:multiLevelType w:val="hybridMultilevel"/>
    <w:tmpl w:val="9A60F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A4C"/>
    <w:rsid w:val="00097DE8"/>
    <w:rsid w:val="000A37CE"/>
    <w:rsid w:val="000A55D7"/>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7AF"/>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5059"/>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27AB0"/>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D1"/>
    <w:rsid w:val="00164BBC"/>
    <w:rsid w:val="0016519F"/>
    <w:rsid w:val="0016652E"/>
    <w:rsid w:val="001669C1"/>
    <w:rsid w:val="001679A6"/>
    <w:rsid w:val="001724D7"/>
    <w:rsid w:val="00172BD7"/>
    <w:rsid w:val="0017323F"/>
    <w:rsid w:val="001732FB"/>
    <w:rsid w:val="00174FE1"/>
    <w:rsid w:val="00175F8F"/>
    <w:rsid w:val="00175FDC"/>
    <w:rsid w:val="001763F5"/>
    <w:rsid w:val="00176A38"/>
    <w:rsid w:val="00176A92"/>
    <w:rsid w:val="00176AE6"/>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6CB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4180"/>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BC4"/>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1DB5"/>
    <w:rsid w:val="0023354E"/>
    <w:rsid w:val="0023571C"/>
    <w:rsid w:val="00236B75"/>
    <w:rsid w:val="00237957"/>
    <w:rsid w:val="0024027D"/>
    <w:rsid w:val="00240289"/>
    <w:rsid w:val="0024041A"/>
    <w:rsid w:val="0024186B"/>
    <w:rsid w:val="0024205E"/>
    <w:rsid w:val="00244642"/>
    <w:rsid w:val="00244B38"/>
    <w:rsid w:val="00246F46"/>
    <w:rsid w:val="0025097E"/>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0C2"/>
    <w:rsid w:val="00291919"/>
    <w:rsid w:val="00291EFF"/>
    <w:rsid w:val="002926D4"/>
    <w:rsid w:val="002929EF"/>
    <w:rsid w:val="00293A25"/>
    <w:rsid w:val="00293A76"/>
    <w:rsid w:val="00293DF9"/>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0FA"/>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62"/>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369"/>
    <w:rsid w:val="003E093F"/>
    <w:rsid w:val="003E1421"/>
    <w:rsid w:val="003E1BE2"/>
    <w:rsid w:val="003E246C"/>
    <w:rsid w:val="003E2931"/>
    <w:rsid w:val="003E316E"/>
    <w:rsid w:val="003E3996"/>
    <w:rsid w:val="003E3B26"/>
    <w:rsid w:val="003E3FD0"/>
    <w:rsid w:val="003E4184"/>
    <w:rsid w:val="003E61CE"/>
    <w:rsid w:val="003E63F7"/>
    <w:rsid w:val="003E6971"/>
    <w:rsid w:val="003E7802"/>
    <w:rsid w:val="003E7941"/>
    <w:rsid w:val="003F11A7"/>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468"/>
    <w:rsid w:val="004055C1"/>
    <w:rsid w:val="00405996"/>
    <w:rsid w:val="00405F2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BE0"/>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5139"/>
    <w:rsid w:val="004A712A"/>
    <w:rsid w:val="004A7722"/>
    <w:rsid w:val="004A785D"/>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C7FC2"/>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5E4E"/>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6E57"/>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18E2"/>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1E8B"/>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598A"/>
    <w:rsid w:val="005B5F33"/>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A9D"/>
    <w:rsid w:val="005F0CA9"/>
    <w:rsid w:val="005F1793"/>
    <w:rsid w:val="005F1B96"/>
    <w:rsid w:val="005F1C06"/>
    <w:rsid w:val="005F1DBB"/>
    <w:rsid w:val="005F1F95"/>
    <w:rsid w:val="005F35FC"/>
    <w:rsid w:val="005F425D"/>
    <w:rsid w:val="005F4B80"/>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75D"/>
    <w:rsid w:val="00627E00"/>
    <w:rsid w:val="00630BF1"/>
    <w:rsid w:val="00630CC3"/>
    <w:rsid w:val="0063101C"/>
    <w:rsid w:val="00631658"/>
    <w:rsid w:val="00631744"/>
    <w:rsid w:val="00633389"/>
    <w:rsid w:val="0063370F"/>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21E5"/>
    <w:rsid w:val="00652B36"/>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754"/>
    <w:rsid w:val="00673FA0"/>
    <w:rsid w:val="0067579A"/>
    <w:rsid w:val="00675DB0"/>
    <w:rsid w:val="00676178"/>
    <w:rsid w:val="00677658"/>
    <w:rsid w:val="00677AB5"/>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0603"/>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D9F"/>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1D0"/>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8C"/>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4DAB"/>
    <w:rsid w:val="0079548B"/>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3695"/>
    <w:rsid w:val="007E3AEE"/>
    <w:rsid w:val="007E46FE"/>
    <w:rsid w:val="007E54E1"/>
    <w:rsid w:val="007E6804"/>
    <w:rsid w:val="007E6E01"/>
    <w:rsid w:val="007F12DE"/>
    <w:rsid w:val="007F1314"/>
    <w:rsid w:val="007F1F51"/>
    <w:rsid w:val="007F281F"/>
    <w:rsid w:val="007F3495"/>
    <w:rsid w:val="007F4BDE"/>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423"/>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1E7"/>
    <w:rsid w:val="00840613"/>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686"/>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4BE"/>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C75B7"/>
    <w:rsid w:val="008D0121"/>
    <w:rsid w:val="008D0870"/>
    <w:rsid w:val="008D0FB6"/>
    <w:rsid w:val="008D11AA"/>
    <w:rsid w:val="008D294A"/>
    <w:rsid w:val="008D2B99"/>
    <w:rsid w:val="008D3C71"/>
    <w:rsid w:val="008D472B"/>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4DD"/>
    <w:rsid w:val="008F527F"/>
    <w:rsid w:val="008F53BC"/>
    <w:rsid w:val="008F6B74"/>
    <w:rsid w:val="00902BB9"/>
    <w:rsid w:val="00902D0C"/>
    <w:rsid w:val="00903898"/>
    <w:rsid w:val="0090481C"/>
    <w:rsid w:val="00904926"/>
    <w:rsid w:val="00904F17"/>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627"/>
    <w:rsid w:val="00953F12"/>
    <w:rsid w:val="00954F59"/>
    <w:rsid w:val="00955A1E"/>
    <w:rsid w:val="00955CC1"/>
    <w:rsid w:val="00955E87"/>
    <w:rsid w:val="009568CD"/>
    <w:rsid w:val="00956D11"/>
    <w:rsid w:val="00960802"/>
    <w:rsid w:val="0096180C"/>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046E"/>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BBE"/>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2E8B"/>
    <w:rsid w:val="00A34587"/>
    <w:rsid w:val="00A37070"/>
    <w:rsid w:val="00A40446"/>
    <w:rsid w:val="00A408CE"/>
    <w:rsid w:val="00A42216"/>
    <w:rsid w:val="00A42D1F"/>
    <w:rsid w:val="00A42E71"/>
    <w:rsid w:val="00A43166"/>
    <w:rsid w:val="00A4360B"/>
    <w:rsid w:val="00A4426D"/>
    <w:rsid w:val="00A44F30"/>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4B1"/>
    <w:rsid w:val="00A905A7"/>
    <w:rsid w:val="00A9072D"/>
    <w:rsid w:val="00A9134F"/>
    <w:rsid w:val="00A921FF"/>
    <w:rsid w:val="00A93710"/>
    <w:rsid w:val="00A95C09"/>
    <w:rsid w:val="00A96244"/>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363"/>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3FC9"/>
    <w:rsid w:val="00AE4008"/>
    <w:rsid w:val="00AE43E4"/>
    <w:rsid w:val="00AE44A9"/>
    <w:rsid w:val="00AE468B"/>
    <w:rsid w:val="00AE52DD"/>
    <w:rsid w:val="00AE56B3"/>
    <w:rsid w:val="00AE5E4B"/>
    <w:rsid w:val="00AE679C"/>
    <w:rsid w:val="00AE72EE"/>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1E04"/>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60"/>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1E16"/>
    <w:rsid w:val="00B425F0"/>
    <w:rsid w:val="00B4364F"/>
    <w:rsid w:val="00B44A67"/>
    <w:rsid w:val="00B44DC4"/>
    <w:rsid w:val="00B46279"/>
    <w:rsid w:val="00B462B5"/>
    <w:rsid w:val="00B4632E"/>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5954"/>
    <w:rsid w:val="00B8636F"/>
    <w:rsid w:val="00B86BCB"/>
    <w:rsid w:val="00B9100A"/>
    <w:rsid w:val="00B925B0"/>
    <w:rsid w:val="00B92A2B"/>
    <w:rsid w:val="00B941D0"/>
    <w:rsid w:val="00B94969"/>
    <w:rsid w:val="00B95FE0"/>
    <w:rsid w:val="00B96B73"/>
    <w:rsid w:val="00B97237"/>
    <w:rsid w:val="00B975FA"/>
    <w:rsid w:val="00B9796D"/>
    <w:rsid w:val="00B97D91"/>
    <w:rsid w:val="00BA2C64"/>
    <w:rsid w:val="00BA3554"/>
    <w:rsid w:val="00BA61EE"/>
    <w:rsid w:val="00BA632C"/>
    <w:rsid w:val="00BA7FAD"/>
    <w:rsid w:val="00BB1A5D"/>
    <w:rsid w:val="00BB1C9B"/>
    <w:rsid w:val="00BB3575"/>
    <w:rsid w:val="00BB4ADD"/>
    <w:rsid w:val="00BB500A"/>
    <w:rsid w:val="00BB52F9"/>
    <w:rsid w:val="00BB5444"/>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0F06"/>
    <w:rsid w:val="00BD18E5"/>
    <w:rsid w:val="00BD2920"/>
    <w:rsid w:val="00BD3B55"/>
    <w:rsid w:val="00BD4817"/>
    <w:rsid w:val="00BD4E16"/>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C90"/>
    <w:rsid w:val="00C062F2"/>
    <w:rsid w:val="00C06A36"/>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3F8"/>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0EC8"/>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6C8D"/>
    <w:rsid w:val="00C67C0A"/>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8D9"/>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19C"/>
    <w:rsid w:val="00CE4D1D"/>
    <w:rsid w:val="00CE7B83"/>
    <w:rsid w:val="00CE7BF1"/>
    <w:rsid w:val="00CF0D0D"/>
    <w:rsid w:val="00CF12EE"/>
    <w:rsid w:val="00CF1653"/>
    <w:rsid w:val="00CF1742"/>
    <w:rsid w:val="00CF2191"/>
    <w:rsid w:val="00CF2304"/>
    <w:rsid w:val="00CF258F"/>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3B42"/>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0C21"/>
    <w:rsid w:val="00D815D1"/>
    <w:rsid w:val="00D81660"/>
    <w:rsid w:val="00D8176D"/>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FF7"/>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CE8"/>
    <w:rsid w:val="00DE5B89"/>
    <w:rsid w:val="00DE65EA"/>
    <w:rsid w:val="00DE7A2A"/>
    <w:rsid w:val="00DE7B31"/>
    <w:rsid w:val="00DE7F8F"/>
    <w:rsid w:val="00DF11C4"/>
    <w:rsid w:val="00DF1625"/>
    <w:rsid w:val="00DF19A1"/>
    <w:rsid w:val="00DF5182"/>
    <w:rsid w:val="00DF68A6"/>
    <w:rsid w:val="00E01503"/>
    <w:rsid w:val="00E01DB2"/>
    <w:rsid w:val="00E020C1"/>
    <w:rsid w:val="00E02F60"/>
    <w:rsid w:val="00E038DA"/>
    <w:rsid w:val="00E040F0"/>
    <w:rsid w:val="00E04109"/>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AD1"/>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350"/>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FD1"/>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2C78"/>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25B8"/>
    <w:rsid w:val="00F23100"/>
    <w:rsid w:val="00F23A51"/>
    <w:rsid w:val="00F242D7"/>
    <w:rsid w:val="00F24327"/>
    <w:rsid w:val="00F24898"/>
    <w:rsid w:val="00F24A51"/>
    <w:rsid w:val="00F24E9E"/>
    <w:rsid w:val="00F25B39"/>
    <w:rsid w:val="00F26162"/>
    <w:rsid w:val="00F263B3"/>
    <w:rsid w:val="00F269EF"/>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244"/>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5C8"/>
    <w:rsid w:val="00FC283C"/>
    <w:rsid w:val="00FC31D8"/>
    <w:rsid w:val="00FC4412"/>
    <w:rsid w:val="00FC4575"/>
    <w:rsid w:val="00FC4B16"/>
    <w:rsid w:val="00FC5FA5"/>
    <w:rsid w:val="00FC6150"/>
    <w:rsid w:val="00FC6B2B"/>
    <w:rsid w:val="00FC730D"/>
    <w:rsid w:val="00FC74EB"/>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46025E08-5883-4467-A958-3C93DDDC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725E6-7E8B-4738-9192-8FEBD69D3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70</Pages>
  <Words>20798</Words>
  <Characters>118550</Characters>
  <Application>Microsoft Office Word</Application>
  <DocSecurity>0</DocSecurity>
  <Lines>987</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139070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https:/mul2-minfin.gov.am/tasks/478235/oneclick/Apranq_txtayin (6).docx?token=9bac32f647cf9e297d69c4fed3d78d1a</cp:keywords>
  <cp:lastModifiedBy>Admin</cp:lastModifiedBy>
  <cp:revision>14</cp:revision>
  <cp:lastPrinted>2022-06-15T06:42:00Z</cp:lastPrinted>
  <dcterms:created xsi:type="dcterms:W3CDTF">2022-06-17T11:45:00Z</dcterms:created>
  <dcterms:modified xsi:type="dcterms:W3CDTF">2022-06-30T08:30:00Z</dcterms:modified>
</cp:coreProperties>
</file>